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241D53" w14:textId="77777777" w:rsidR="00B900FD" w:rsidRPr="008D1A32" w:rsidRDefault="00B900FD" w:rsidP="00517E6D">
      <w:pPr>
        <w:pStyle w:val="Nadpis2"/>
        <w:spacing w:line="360" w:lineRule="auto"/>
        <w:rPr>
          <w:rFonts w:ascii="Calibri" w:hAnsi="Calibri"/>
          <w:szCs w:val="40"/>
          <w:lang w:val="cs-CZ"/>
        </w:rPr>
      </w:pPr>
      <w:r w:rsidRPr="008D1A32">
        <w:rPr>
          <w:rFonts w:ascii="Calibri" w:hAnsi="Calibri"/>
          <w:sz w:val="22"/>
          <w:szCs w:val="22"/>
        </w:rPr>
        <w:t xml:space="preserve"> </w:t>
      </w:r>
      <w:r w:rsidRPr="008D1A32">
        <w:rPr>
          <w:rFonts w:ascii="Calibri" w:hAnsi="Calibri"/>
          <w:szCs w:val="40"/>
          <w:lang w:val="cs-CZ"/>
        </w:rPr>
        <w:t>SMLOUVA  O  DÍLO</w:t>
      </w:r>
    </w:p>
    <w:p w14:paraId="5585A609" w14:textId="77777777" w:rsidR="00B900FD" w:rsidRPr="008D1A32" w:rsidRDefault="00B900FD" w:rsidP="00517E6D">
      <w:pPr>
        <w:pStyle w:val="Nadpis2"/>
        <w:spacing w:line="360" w:lineRule="auto"/>
        <w:rPr>
          <w:rFonts w:ascii="Calibri" w:hAnsi="Calibri"/>
          <w:sz w:val="22"/>
          <w:szCs w:val="22"/>
          <w:lang w:val="cs-CZ"/>
        </w:rPr>
      </w:pPr>
      <w:r w:rsidRPr="008D1A32">
        <w:rPr>
          <w:rFonts w:ascii="Calibri" w:hAnsi="Calibri"/>
          <w:sz w:val="22"/>
          <w:szCs w:val="22"/>
          <w:lang w:val="cs-CZ"/>
        </w:rPr>
        <w:t xml:space="preserve">č. </w:t>
      </w:r>
    </w:p>
    <w:p w14:paraId="033F798B" w14:textId="77777777" w:rsidR="00B900FD" w:rsidRPr="008D1A32" w:rsidRDefault="00B900FD" w:rsidP="00517E6D">
      <w:pPr>
        <w:jc w:val="center"/>
        <w:rPr>
          <w:rFonts w:ascii="Calibri" w:hAnsi="Calibri"/>
          <w:b/>
          <w:sz w:val="22"/>
          <w:szCs w:val="22"/>
          <w:lang w:val="cs-CZ"/>
        </w:rPr>
      </w:pPr>
      <w:r w:rsidRPr="008D1A32">
        <w:rPr>
          <w:rFonts w:ascii="Calibri" w:hAnsi="Calibri"/>
          <w:b/>
          <w:sz w:val="22"/>
          <w:szCs w:val="22"/>
          <w:lang w:val="cs-CZ"/>
        </w:rPr>
        <w:t xml:space="preserve">uzavřená ve smyslu ustanovení § </w:t>
      </w:r>
      <w:del w:id="0" w:author="Jana Kulhová" w:date="2015-08-31T10:22:00Z">
        <w:r w:rsidRPr="008D1A32" w:rsidDel="009021C6">
          <w:rPr>
            <w:rFonts w:ascii="Calibri" w:hAnsi="Calibri"/>
            <w:b/>
            <w:sz w:val="22"/>
            <w:szCs w:val="22"/>
            <w:lang w:val="cs-CZ"/>
          </w:rPr>
          <w:delText>536</w:delText>
        </w:r>
      </w:del>
      <w:ins w:id="1" w:author="Jana Kulhová" w:date="2015-08-31T10:22:00Z">
        <w:r w:rsidR="009021C6">
          <w:rPr>
            <w:rFonts w:ascii="Calibri" w:hAnsi="Calibri"/>
            <w:b/>
            <w:sz w:val="22"/>
            <w:szCs w:val="22"/>
            <w:lang w:val="cs-CZ"/>
          </w:rPr>
          <w:t xml:space="preserve"> 2586</w:t>
        </w:r>
      </w:ins>
      <w:r w:rsidRPr="008D1A32">
        <w:rPr>
          <w:rFonts w:ascii="Calibri" w:hAnsi="Calibri"/>
          <w:b/>
          <w:sz w:val="22"/>
          <w:szCs w:val="22"/>
          <w:lang w:val="cs-CZ"/>
        </w:rPr>
        <w:t xml:space="preserve"> a násl.</w:t>
      </w:r>
      <w:ins w:id="2" w:author="Jana Kulhová" w:date="2015-08-31T10:23:00Z">
        <w:r w:rsidR="009021C6">
          <w:rPr>
            <w:rFonts w:ascii="Calibri" w:hAnsi="Calibri"/>
            <w:b/>
            <w:sz w:val="22"/>
            <w:szCs w:val="22"/>
            <w:lang w:val="cs-CZ"/>
          </w:rPr>
          <w:t xml:space="preserve"> zákona č. 89/2012 Sb., občanský </w:t>
        </w:r>
      </w:ins>
      <w:del w:id="3" w:author="Jana Kulhová" w:date="2015-08-31T10:23:00Z">
        <w:r w:rsidRPr="008D1A32" w:rsidDel="009021C6">
          <w:rPr>
            <w:rFonts w:ascii="Calibri" w:hAnsi="Calibri"/>
            <w:b/>
            <w:sz w:val="22"/>
            <w:szCs w:val="22"/>
            <w:lang w:val="cs-CZ"/>
          </w:rPr>
          <w:delText xml:space="preserve"> obchodního</w:delText>
        </w:r>
      </w:del>
      <w:r w:rsidRPr="008D1A32">
        <w:rPr>
          <w:rFonts w:ascii="Calibri" w:hAnsi="Calibri"/>
          <w:b/>
          <w:sz w:val="22"/>
          <w:szCs w:val="22"/>
          <w:lang w:val="cs-CZ"/>
        </w:rPr>
        <w:t xml:space="preserve"> zákoník</w:t>
      </w:r>
      <w:del w:id="4" w:author="Jana Kulhová" w:date="2015-08-31T10:23:00Z">
        <w:r w:rsidRPr="008D1A32" w:rsidDel="009021C6">
          <w:rPr>
            <w:rFonts w:ascii="Calibri" w:hAnsi="Calibri"/>
            <w:b/>
            <w:sz w:val="22"/>
            <w:szCs w:val="22"/>
            <w:lang w:val="cs-CZ"/>
          </w:rPr>
          <w:delText>u</w:delText>
        </w:r>
      </w:del>
    </w:p>
    <w:p w14:paraId="35268DE8" w14:textId="77777777" w:rsidR="00B900FD" w:rsidRPr="008D1A32" w:rsidRDefault="00B900FD" w:rsidP="00517E6D">
      <w:pPr>
        <w:jc w:val="center"/>
        <w:rPr>
          <w:rFonts w:ascii="Calibri" w:hAnsi="Calibri"/>
          <w:b/>
          <w:sz w:val="22"/>
          <w:szCs w:val="22"/>
          <w:lang w:val="cs-CZ"/>
        </w:rPr>
      </w:pPr>
      <w:r w:rsidRPr="008D1A32">
        <w:rPr>
          <w:rFonts w:ascii="Calibri" w:hAnsi="Calibri"/>
          <w:b/>
          <w:sz w:val="22"/>
          <w:szCs w:val="22"/>
          <w:lang w:val="cs-CZ"/>
        </w:rPr>
        <w:t>mezi těmito smluvními stranami:</w:t>
      </w:r>
    </w:p>
    <w:p w14:paraId="231ED0E8" w14:textId="77777777" w:rsidR="00B900FD" w:rsidRPr="008D1A32" w:rsidRDefault="00B900FD" w:rsidP="00517E6D">
      <w:pPr>
        <w:rPr>
          <w:rFonts w:ascii="Calibri" w:hAnsi="Calibri"/>
          <w:sz w:val="22"/>
          <w:szCs w:val="22"/>
          <w:lang w:val="cs-CZ"/>
        </w:rPr>
      </w:pPr>
    </w:p>
    <w:p w14:paraId="704113AB" w14:textId="77777777" w:rsidR="00B900FD" w:rsidRPr="008D1A32" w:rsidRDefault="00B900FD" w:rsidP="00517E6D">
      <w:pPr>
        <w:rPr>
          <w:rFonts w:ascii="Calibri" w:hAnsi="Calibri"/>
          <w:sz w:val="22"/>
          <w:szCs w:val="22"/>
          <w:lang w:val="cs-CZ"/>
        </w:rPr>
      </w:pPr>
    </w:p>
    <w:p w14:paraId="0B9C7A97" w14:textId="77777777" w:rsidR="00B900FD" w:rsidRPr="008D1A32" w:rsidRDefault="00B900FD" w:rsidP="00517E6D">
      <w:pPr>
        <w:spacing w:line="360" w:lineRule="auto"/>
        <w:rPr>
          <w:rFonts w:ascii="Calibri" w:hAnsi="Calibri"/>
          <w:b/>
          <w:bCs/>
          <w:i/>
          <w:iCs/>
          <w:sz w:val="22"/>
          <w:szCs w:val="22"/>
          <w:lang w:val="cs-CZ"/>
        </w:rPr>
      </w:pPr>
      <w:r w:rsidRPr="008D1A32">
        <w:rPr>
          <w:rFonts w:ascii="Calibri" w:hAnsi="Calibri"/>
          <w:b/>
          <w:bCs/>
          <w:i/>
          <w:iCs/>
          <w:sz w:val="22"/>
          <w:szCs w:val="22"/>
          <w:lang w:val="cs-CZ"/>
        </w:rPr>
        <w:t>1.   Objednatelem:</w:t>
      </w:r>
    </w:p>
    <w:p w14:paraId="0D17A2E3" w14:textId="77777777" w:rsidR="00B900FD" w:rsidRPr="008D1A32" w:rsidRDefault="00B900FD" w:rsidP="00517E6D">
      <w:pPr>
        <w:spacing w:line="360" w:lineRule="auto"/>
        <w:ind w:firstLine="284"/>
        <w:rPr>
          <w:rFonts w:ascii="Calibri" w:hAnsi="Calibri"/>
          <w:b/>
          <w:sz w:val="24"/>
          <w:szCs w:val="24"/>
          <w:lang w:val="cs-CZ"/>
        </w:rPr>
      </w:pPr>
      <w:r w:rsidRPr="008D1A32">
        <w:rPr>
          <w:rFonts w:ascii="Calibri" w:hAnsi="Calibri"/>
          <w:b/>
          <w:sz w:val="24"/>
          <w:szCs w:val="24"/>
          <w:lang w:val="cs-CZ"/>
        </w:rPr>
        <w:t xml:space="preserve">Město Benešov                                       </w:t>
      </w:r>
    </w:p>
    <w:p w14:paraId="5ED0A280" w14:textId="77777777" w:rsidR="00B900FD" w:rsidRPr="008D1A32" w:rsidRDefault="00B900FD" w:rsidP="008D1A32">
      <w:pPr>
        <w:spacing w:line="276" w:lineRule="auto"/>
        <w:ind w:firstLine="284"/>
        <w:rPr>
          <w:rFonts w:ascii="Calibri" w:hAnsi="Calibri"/>
          <w:sz w:val="22"/>
          <w:szCs w:val="22"/>
          <w:lang w:val="cs-CZ"/>
        </w:rPr>
      </w:pPr>
      <w:r w:rsidRPr="008D1A32">
        <w:rPr>
          <w:rFonts w:ascii="Calibri" w:hAnsi="Calibri"/>
          <w:sz w:val="22"/>
          <w:szCs w:val="22"/>
          <w:lang w:val="cs-CZ"/>
        </w:rPr>
        <w:t>se sídlem: Masarykovo náměstí 100, 256 01  Benešov</w:t>
      </w:r>
    </w:p>
    <w:p w14:paraId="04F6DFA5" w14:textId="77777777" w:rsidR="00B900FD" w:rsidRPr="008D1A32" w:rsidRDefault="00B900FD" w:rsidP="008D1A32">
      <w:pPr>
        <w:spacing w:line="276" w:lineRule="auto"/>
        <w:ind w:firstLine="284"/>
        <w:rPr>
          <w:rFonts w:ascii="Calibri" w:hAnsi="Calibri"/>
          <w:sz w:val="22"/>
          <w:szCs w:val="22"/>
          <w:lang w:val="cs-CZ"/>
        </w:rPr>
      </w:pPr>
      <w:r w:rsidRPr="008D1A32">
        <w:rPr>
          <w:rFonts w:ascii="Calibri" w:hAnsi="Calibri"/>
          <w:sz w:val="22"/>
          <w:szCs w:val="22"/>
          <w:lang w:val="cs-CZ"/>
        </w:rPr>
        <w:t>zastoupený: Ing. Jaroslavem Hlavničkou, starostou města</w:t>
      </w:r>
    </w:p>
    <w:p w14:paraId="0DEE79F0" w14:textId="77777777" w:rsidR="00B900FD" w:rsidRPr="008D1A32" w:rsidRDefault="00B900FD" w:rsidP="008D1A32">
      <w:pPr>
        <w:spacing w:line="276" w:lineRule="auto"/>
        <w:ind w:firstLine="284"/>
        <w:rPr>
          <w:rFonts w:ascii="Calibri" w:hAnsi="Calibri"/>
          <w:sz w:val="22"/>
          <w:szCs w:val="22"/>
          <w:lang w:val="cs-CZ"/>
        </w:rPr>
      </w:pPr>
      <w:r w:rsidRPr="008D1A32">
        <w:rPr>
          <w:rFonts w:ascii="Calibri" w:hAnsi="Calibri"/>
          <w:sz w:val="22"/>
          <w:szCs w:val="22"/>
          <w:lang w:val="cs-CZ"/>
        </w:rPr>
        <w:t>IČ: 00231401</w:t>
      </w:r>
    </w:p>
    <w:p w14:paraId="10C89A1F" w14:textId="77777777" w:rsidR="00B900FD" w:rsidRPr="008D1A32" w:rsidRDefault="00B900FD" w:rsidP="00BA460B">
      <w:pPr>
        <w:spacing w:before="120" w:after="120" w:line="360" w:lineRule="auto"/>
        <w:ind w:firstLine="425"/>
        <w:rPr>
          <w:rFonts w:ascii="Calibri" w:hAnsi="Calibri"/>
          <w:b/>
          <w:bCs/>
          <w:sz w:val="22"/>
          <w:szCs w:val="22"/>
          <w:lang w:val="cs-CZ"/>
        </w:rPr>
      </w:pPr>
      <w:r w:rsidRPr="008D1A32">
        <w:rPr>
          <w:rFonts w:ascii="Calibri" w:hAnsi="Calibri"/>
          <w:b/>
          <w:bCs/>
          <w:sz w:val="22"/>
          <w:szCs w:val="22"/>
          <w:lang w:val="cs-CZ"/>
        </w:rPr>
        <w:t>a</w:t>
      </w:r>
    </w:p>
    <w:p w14:paraId="7ACD57FF" w14:textId="77777777" w:rsidR="00B900FD" w:rsidRPr="008D1A32" w:rsidRDefault="00B900FD" w:rsidP="00517E6D">
      <w:pPr>
        <w:spacing w:line="360" w:lineRule="auto"/>
        <w:rPr>
          <w:rFonts w:ascii="Calibri" w:hAnsi="Calibri"/>
          <w:b/>
          <w:bCs/>
          <w:i/>
          <w:iCs/>
          <w:sz w:val="22"/>
          <w:szCs w:val="22"/>
          <w:lang w:val="cs-CZ"/>
        </w:rPr>
      </w:pPr>
      <w:r w:rsidRPr="008D1A32">
        <w:rPr>
          <w:rFonts w:ascii="Calibri" w:hAnsi="Calibri"/>
          <w:b/>
          <w:bCs/>
          <w:i/>
          <w:iCs/>
          <w:sz w:val="22"/>
          <w:szCs w:val="22"/>
          <w:lang w:val="cs-CZ"/>
        </w:rPr>
        <w:t>2.   Zhotovitelem:</w:t>
      </w:r>
      <w:r w:rsidRPr="008D1A32">
        <w:rPr>
          <w:rFonts w:ascii="Calibri" w:hAnsi="Calibri"/>
          <w:b/>
          <w:bCs/>
          <w:i/>
          <w:iCs/>
          <w:sz w:val="22"/>
          <w:szCs w:val="22"/>
          <w:lang w:val="cs-CZ"/>
        </w:rPr>
        <w:tab/>
      </w:r>
    </w:p>
    <w:p w14:paraId="32B5CF71" w14:textId="77777777" w:rsidR="00B900FD" w:rsidRPr="008D1A32" w:rsidRDefault="00B900FD" w:rsidP="008D1A32">
      <w:pPr>
        <w:spacing w:line="276" w:lineRule="auto"/>
        <w:ind w:firstLine="284"/>
        <w:rPr>
          <w:rFonts w:ascii="Calibri" w:hAnsi="Calibri"/>
          <w:b/>
          <w:sz w:val="22"/>
          <w:szCs w:val="22"/>
          <w:lang w:val="cs-CZ"/>
        </w:rPr>
      </w:pPr>
    </w:p>
    <w:p w14:paraId="03E3FAFF" w14:textId="77777777" w:rsidR="00B900FD" w:rsidRPr="008D1A32" w:rsidRDefault="00B900FD" w:rsidP="008D1A32">
      <w:pPr>
        <w:spacing w:line="276" w:lineRule="auto"/>
        <w:ind w:firstLine="284"/>
        <w:rPr>
          <w:rFonts w:ascii="Calibri" w:hAnsi="Calibri"/>
          <w:sz w:val="22"/>
          <w:szCs w:val="22"/>
          <w:lang w:val="cs-CZ"/>
        </w:rPr>
      </w:pPr>
      <w:r w:rsidRPr="008D1A32">
        <w:rPr>
          <w:rFonts w:ascii="Calibri" w:hAnsi="Calibri"/>
          <w:sz w:val="22"/>
          <w:szCs w:val="22"/>
          <w:lang w:val="cs-CZ"/>
        </w:rPr>
        <w:t xml:space="preserve">se sídlem: </w:t>
      </w:r>
    </w:p>
    <w:p w14:paraId="5C20AD0D" w14:textId="77777777" w:rsidR="00B900FD" w:rsidRPr="008D1A32" w:rsidRDefault="00B900FD" w:rsidP="008D1A32">
      <w:pPr>
        <w:pStyle w:val="Zkladntextodsazen2"/>
        <w:spacing w:line="276" w:lineRule="auto"/>
        <w:jc w:val="both"/>
        <w:rPr>
          <w:rFonts w:ascii="Calibri" w:hAnsi="Calibri"/>
          <w:sz w:val="22"/>
          <w:szCs w:val="22"/>
        </w:rPr>
      </w:pPr>
      <w:r w:rsidRPr="008D1A32">
        <w:rPr>
          <w:rFonts w:ascii="Calibri" w:hAnsi="Calibri"/>
          <w:sz w:val="22"/>
          <w:szCs w:val="22"/>
        </w:rPr>
        <w:t xml:space="preserve">zastoupený </w:t>
      </w:r>
    </w:p>
    <w:p w14:paraId="6C9BB033" w14:textId="77777777" w:rsidR="00B900FD" w:rsidRPr="008D1A32" w:rsidRDefault="00B900FD" w:rsidP="008D1A32">
      <w:pPr>
        <w:pStyle w:val="Zkladntextodsazen2"/>
        <w:spacing w:line="276" w:lineRule="auto"/>
        <w:jc w:val="both"/>
        <w:rPr>
          <w:rFonts w:ascii="Calibri" w:hAnsi="Calibri"/>
          <w:sz w:val="22"/>
          <w:szCs w:val="22"/>
        </w:rPr>
      </w:pPr>
      <w:r w:rsidRPr="008D1A32">
        <w:rPr>
          <w:rFonts w:ascii="Calibri" w:hAnsi="Calibri"/>
          <w:sz w:val="22"/>
          <w:szCs w:val="22"/>
        </w:rPr>
        <w:t xml:space="preserve">IČ: </w:t>
      </w:r>
    </w:p>
    <w:p w14:paraId="2BC3849F" w14:textId="77777777" w:rsidR="00B900FD" w:rsidRPr="008D1A32" w:rsidRDefault="00B900FD" w:rsidP="008D1A32">
      <w:pPr>
        <w:pStyle w:val="Nadpis7"/>
        <w:spacing w:line="276" w:lineRule="auto"/>
        <w:ind w:firstLine="284"/>
        <w:rPr>
          <w:rFonts w:ascii="Calibri" w:hAnsi="Calibri"/>
          <w:sz w:val="22"/>
          <w:szCs w:val="22"/>
        </w:rPr>
      </w:pPr>
      <w:r w:rsidRPr="008D1A32">
        <w:rPr>
          <w:rFonts w:ascii="Calibri" w:hAnsi="Calibri"/>
          <w:sz w:val="22"/>
          <w:szCs w:val="22"/>
        </w:rPr>
        <w:t>DIČ:</w:t>
      </w:r>
    </w:p>
    <w:p w14:paraId="06C3976A" w14:textId="77777777" w:rsidR="00B900FD" w:rsidRPr="008D1A32" w:rsidRDefault="00B900FD" w:rsidP="008D1A32">
      <w:pPr>
        <w:pStyle w:val="Nadpis8"/>
        <w:spacing w:line="276" w:lineRule="auto"/>
        <w:ind w:firstLine="284"/>
        <w:rPr>
          <w:rFonts w:ascii="Calibri" w:hAnsi="Calibri"/>
          <w:sz w:val="22"/>
          <w:szCs w:val="22"/>
        </w:rPr>
      </w:pPr>
      <w:r w:rsidRPr="008D1A32">
        <w:rPr>
          <w:rFonts w:ascii="Calibri" w:hAnsi="Calibri"/>
          <w:sz w:val="22"/>
          <w:szCs w:val="22"/>
        </w:rPr>
        <w:t xml:space="preserve">Bankovní spojení: </w:t>
      </w:r>
    </w:p>
    <w:p w14:paraId="18947435" w14:textId="77777777" w:rsidR="00B900FD" w:rsidRPr="008D1A32" w:rsidRDefault="00B900FD" w:rsidP="008D1A32">
      <w:pPr>
        <w:spacing w:line="276" w:lineRule="auto"/>
        <w:rPr>
          <w:rFonts w:ascii="Calibri" w:hAnsi="Calibri"/>
          <w:sz w:val="22"/>
          <w:szCs w:val="22"/>
          <w:lang w:val="cs-CZ"/>
        </w:rPr>
      </w:pPr>
      <w:r w:rsidRPr="008D1A32">
        <w:rPr>
          <w:rFonts w:ascii="Calibri" w:hAnsi="Calibri"/>
          <w:sz w:val="22"/>
          <w:szCs w:val="22"/>
          <w:lang w:val="cs-CZ"/>
        </w:rPr>
        <w:t xml:space="preserve">     číslo účtu: </w:t>
      </w:r>
    </w:p>
    <w:p w14:paraId="123ADFA9" w14:textId="77777777" w:rsidR="00B900FD" w:rsidRPr="008D1A32" w:rsidRDefault="00B900FD" w:rsidP="00517E6D">
      <w:pPr>
        <w:rPr>
          <w:rFonts w:ascii="Calibri" w:hAnsi="Calibri"/>
          <w:sz w:val="22"/>
          <w:szCs w:val="22"/>
          <w:lang w:val="cs-CZ"/>
        </w:rPr>
      </w:pPr>
      <w:r w:rsidRPr="008D1A32">
        <w:rPr>
          <w:rFonts w:ascii="Calibri" w:hAnsi="Calibri"/>
          <w:sz w:val="22"/>
          <w:szCs w:val="22"/>
          <w:lang w:val="cs-CZ"/>
        </w:rPr>
        <w:tab/>
        <w:t xml:space="preserve">          </w:t>
      </w:r>
    </w:p>
    <w:p w14:paraId="77A31807" w14:textId="77777777" w:rsidR="00B900FD" w:rsidRPr="008D1A32" w:rsidRDefault="00B900FD" w:rsidP="00517E6D">
      <w:pPr>
        <w:jc w:val="center"/>
        <w:rPr>
          <w:rFonts w:ascii="Calibri" w:hAnsi="Calibri"/>
          <w:b/>
          <w:sz w:val="22"/>
          <w:szCs w:val="22"/>
          <w:lang w:val="cs-CZ"/>
        </w:rPr>
      </w:pPr>
      <w:r w:rsidRPr="008D1A32">
        <w:rPr>
          <w:rFonts w:ascii="Calibri" w:hAnsi="Calibri"/>
          <w:b/>
          <w:sz w:val="22"/>
          <w:szCs w:val="22"/>
          <w:lang w:val="cs-CZ"/>
        </w:rPr>
        <w:t>t a k t o:</w:t>
      </w:r>
    </w:p>
    <w:p w14:paraId="46DDC93E" w14:textId="77777777" w:rsidR="00B900FD" w:rsidRPr="008D1A32" w:rsidRDefault="00B900FD" w:rsidP="00517E6D">
      <w:pPr>
        <w:rPr>
          <w:rFonts w:ascii="Calibri" w:hAnsi="Calibri"/>
          <w:b/>
          <w:sz w:val="22"/>
          <w:szCs w:val="22"/>
          <w:lang w:val="cs-CZ"/>
        </w:rPr>
      </w:pPr>
    </w:p>
    <w:p w14:paraId="457E1D60" w14:textId="77777777" w:rsidR="00B900FD" w:rsidRPr="008D1A32" w:rsidRDefault="00B900FD" w:rsidP="00517E6D">
      <w:pPr>
        <w:jc w:val="center"/>
        <w:rPr>
          <w:rFonts w:ascii="Calibri" w:hAnsi="Calibri"/>
          <w:b/>
          <w:sz w:val="28"/>
          <w:szCs w:val="28"/>
          <w:lang w:val="cs-CZ"/>
        </w:rPr>
      </w:pPr>
      <w:r w:rsidRPr="008D1A32">
        <w:rPr>
          <w:rFonts w:ascii="Calibri" w:hAnsi="Calibri"/>
          <w:b/>
          <w:sz w:val="28"/>
          <w:szCs w:val="28"/>
          <w:lang w:val="cs-CZ"/>
        </w:rPr>
        <w:t>I.</w:t>
      </w:r>
    </w:p>
    <w:p w14:paraId="1239BB27" w14:textId="77777777" w:rsidR="00B900FD" w:rsidRPr="008D1A32" w:rsidRDefault="00B900FD" w:rsidP="00517E6D">
      <w:pPr>
        <w:pStyle w:val="Nadpis5"/>
        <w:rPr>
          <w:rFonts w:ascii="Calibri" w:hAnsi="Calibri"/>
          <w:b/>
          <w:bCs/>
          <w:sz w:val="28"/>
          <w:szCs w:val="28"/>
        </w:rPr>
      </w:pPr>
      <w:r w:rsidRPr="008D1A32">
        <w:rPr>
          <w:rFonts w:ascii="Calibri" w:hAnsi="Calibri"/>
          <w:b/>
          <w:bCs/>
          <w:sz w:val="28"/>
          <w:szCs w:val="28"/>
        </w:rPr>
        <w:t>Základní  ustanovení</w:t>
      </w:r>
    </w:p>
    <w:p w14:paraId="4BCD8163" w14:textId="77777777" w:rsidR="00B900FD" w:rsidRPr="008D1A32" w:rsidRDefault="00B900FD" w:rsidP="00517E6D">
      <w:pPr>
        <w:rPr>
          <w:rFonts w:ascii="Calibri" w:hAnsi="Calibri"/>
          <w:sz w:val="22"/>
          <w:szCs w:val="22"/>
          <w:lang w:val="cs-CZ"/>
        </w:rPr>
      </w:pPr>
    </w:p>
    <w:p w14:paraId="25E991FA" w14:textId="77777777" w:rsidR="00B900FD" w:rsidRPr="008D1A32" w:rsidRDefault="00B900FD" w:rsidP="00517E6D">
      <w:pPr>
        <w:pStyle w:val="Zkladntext2"/>
        <w:widowControl/>
        <w:numPr>
          <w:ilvl w:val="0"/>
          <w:numId w:val="2"/>
        </w:numPr>
        <w:tabs>
          <w:tab w:val="num" w:pos="426"/>
        </w:tabs>
        <w:spacing w:line="360" w:lineRule="auto"/>
        <w:ind w:left="426"/>
        <w:rPr>
          <w:rFonts w:ascii="Calibri" w:hAnsi="Calibri"/>
          <w:b/>
          <w:color w:val="auto"/>
          <w:sz w:val="22"/>
          <w:szCs w:val="22"/>
        </w:rPr>
      </w:pPr>
      <w:r w:rsidRPr="008D1A32">
        <w:rPr>
          <w:rFonts w:ascii="Calibri" w:hAnsi="Calibri"/>
          <w:color w:val="auto"/>
          <w:sz w:val="22"/>
          <w:szCs w:val="22"/>
        </w:rPr>
        <w:t>Zhotovitel závazně prohlašuje, že disponuje všemi právními a technickými předpoklady, kapacitami a odbornými znalostmi včetně znalostí ČSN a všech předpisů, které jsou nutné k provedení díla, že se seznámil s dokumentací objednatele a všemi podklady, které mu byly objednatelem poskytnuty a že je schopen podle tohoto zadání předmět díla odborně provést v požadovaném rozsahu a nabídnuté ceně. Dále zhotovitel prohlašuje, že bude v maximální míře chránit zájmy objednatele před veškerými ztrátami, škodami a zbytečnými výdaji.</w:t>
      </w:r>
    </w:p>
    <w:p w14:paraId="0C91E396" w14:textId="77777777" w:rsidR="00860FF9" w:rsidRDefault="00B900FD" w:rsidP="008D0196">
      <w:pPr>
        <w:pStyle w:val="Zkladntext2"/>
        <w:widowControl/>
        <w:numPr>
          <w:ilvl w:val="0"/>
          <w:numId w:val="2"/>
        </w:numPr>
        <w:tabs>
          <w:tab w:val="num" w:pos="426"/>
        </w:tabs>
        <w:spacing w:line="360" w:lineRule="auto"/>
        <w:ind w:left="426"/>
        <w:rPr>
          <w:rFonts w:ascii="Calibri" w:hAnsi="Calibri"/>
          <w:color w:val="auto"/>
          <w:sz w:val="22"/>
          <w:szCs w:val="22"/>
        </w:rPr>
      </w:pPr>
      <w:r w:rsidRPr="008D1A32">
        <w:rPr>
          <w:rFonts w:ascii="Calibri" w:hAnsi="Calibri"/>
          <w:color w:val="auto"/>
          <w:sz w:val="22"/>
          <w:szCs w:val="22"/>
        </w:rPr>
        <w:t>Zhotovitel se zavazuje provést dílo vlastním jménem a na vlastní odpovědnost.</w:t>
      </w:r>
    </w:p>
    <w:p w14:paraId="53D4BB12" w14:textId="77777777" w:rsidR="008D0196" w:rsidRPr="008D0196" w:rsidRDefault="008D0196" w:rsidP="008D0196">
      <w:pPr>
        <w:pStyle w:val="Zkladntext2"/>
        <w:widowControl/>
        <w:spacing w:line="360" w:lineRule="auto"/>
        <w:ind w:left="426"/>
        <w:rPr>
          <w:rFonts w:ascii="Calibri" w:hAnsi="Calibri"/>
          <w:color w:val="auto"/>
          <w:sz w:val="22"/>
          <w:szCs w:val="22"/>
        </w:rPr>
      </w:pPr>
    </w:p>
    <w:p w14:paraId="2319899E" w14:textId="77777777" w:rsidR="00B900FD" w:rsidRPr="008D1A32" w:rsidRDefault="00B900FD" w:rsidP="00517E6D">
      <w:pPr>
        <w:pStyle w:val="Nadpis5"/>
        <w:rPr>
          <w:rFonts w:ascii="Calibri" w:hAnsi="Calibri"/>
          <w:b/>
          <w:bCs/>
          <w:sz w:val="28"/>
          <w:szCs w:val="28"/>
          <w:u w:val="none"/>
        </w:rPr>
      </w:pPr>
      <w:r w:rsidRPr="008D1A32">
        <w:rPr>
          <w:rFonts w:ascii="Calibri" w:hAnsi="Calibri"/>
          <w:b/>
          <w:sz w:val="28"/>
          <w:szCs w:val="28"/>
          <w:u w:val="none"/>
        </w:rPr>
        <w:t>II.</w:t>
      </w:r>
    </w:p>
    <w:p w14:paraId="25C13157" w14:textId="77777777" w:rsidR="00B900FD" w:rsidRPr="008D1A32" w:rsidRDefault="00B900FD" w:rsidP="00517E6D">
      <w:pPr>
        <w:pStyle w:val="Nadpis5"/>
        <w:rPr>
          <w:rFonts w:ascii="Calibri" w:hAnsi="Calibri"/>
          <w:b/>
          <w:sz w:val="28"/>
          <w:szCs w:val="28"/>
        </w:rPr>
      </w:pPr>
      <w:r w:rsidRPr="008D1A32">
        <w:rPr>
          <w:rFonts w:ascii="Calibri" w:hAnsi="Calibri"/>
          <w:b/>
          <w:sz w:val="28"/>
          <w:szCs w:val="28"/>
        </w:rPr>
        <w:t>Předmět díla</w:t>
      </w:r>
    </w:p>
    <w:p w14:paraId="7F8EA042" w14:textId="77777777" w:rsidR="00B900FD" w:rsidRPr="008D1A32" w:rsidRDefault="00B900FD" w:rsidP="00517E6D">
      <w:pPr>
        <w:rPr>
          <w:rFonts w:ascii="Calibri" w:hAnsi="Calibri"/>
          <w:sz w:val="22"/>
          <w:szCs w:val="22"/>
          <w:lang w:val="cs-CZ"/>
        </w:rPr>
      </w:pPr>
    </w:p>
    <w:p w14:paraId="1DA6F306" w14:textId="77777777" w:rsidR="00B900FD" w:rsidRPr="004B2BC7" w:rsidRDefault="004B2BC7" w:rsidP="00C203C2">
      <w:pPr>
        <w:spacing w:line="276" w:lineRule="auto"/>
        <w:jc w:val="both"/>
        <w:rPr>
          <w:rFonts w:ascii="Calibri" w:hAnsi="Calibri"/>
          <w:sz w:val="22"/>
          <w:szCs w:val="22"/>
          <w:lang w:val="cs-CZ"/>
        </w:rPr>
      </w:pPr>
      <w:r>
        <w:rPr>
          <w:rFonts w:ascii="Calibri" w:hAnsi="Calibri"/>
          <w:sz w:val="22"/>
          <w:szCs w:val="22"/>
          <w:lang w:val="cs-CZ"/>
        </w:rPr>
        <w:t xml:space="preserve">Předmětem smlouvy </w:t>
      </w:r>
      <w:r w:rsidRPr="004B2BC7">
        <w:rPr>
          <w:rFonts w:ascii="Calibri" w:hAnsi="Calibri"/>
          <w:sz w:val="22"/>
          <w:szCs w:val="22"/>
        </w:rPr>
        <w:t xml:space="preserve">je </w:t>
      </w:r>
      <w:ins w:id="5" w:author="Jana Kulhová" w:date="2015-08-31T14:23:00Z">
        <w:r w:rsidR="00E803E2">
          <w:rPr>
            <w:rFonts w:ascii="Calibri" w:hAnsi="Calibri"/>
            <w:sz w:val="22"/>
            <w:szCs w:val="22"/>
          </w:rPr>
          <w:t>zhotovení</w:t>
        </w:r>
      </w:ins>
      <w:ins w:id="6" w:author="Jana Kulhová" w:date="2015-08-31T13:41:00Z">
        <w:r w:rsidR="00A25A76">
          <w:rPr>
            <w:rFonts w:ascii="Calibri" w:hAnsi="Calibri"/>
            <w:sz w:val="22"/>
            <w:szCs w:val="22"/>
          </w:rPr>
          <w:t xml:space="preserve">, </w:t>
        </w:r>
      </w:ins>
      <w:r w:rsidRPr="004B2BC7">
        <w:rPr>
          <w:rFonts w:ascii="Calibri" w:hAnsi="Calibri"/>
          <w:sz w:val="22"/>
          <w:szCs w:val="22"/>
        </w:rPr>
        <w:t>dodávka</w:t>
      </w:r>
      <w:ins w:id="7" w:author="Jana Kulhová" w:date="2015-08-31T13:42:00Z">
        <w:r w:rsidR="00A25A76">
          <w:rPr>
            <w:rFonts w:ascii="Calibri" w:hAnsi="Calibri"/>
            <w:sz w:val="22"/>
            <w:szCs w:val="22"/>
          </w:rPr>
          <w:t xml:space="preserve">, </w:t>
        </w:r>
      </w:ins>
      <w:del w:id="8" w:author="Jana Kulhová" w:date="2015-08-31T13:42:00Z">
        <w:r w:rsidRPr="004B2BC7" w:rsidDel="00A25A76">
          <w:rPr>
            <w:rFonts w:ascii="Calibri" w:hAnsi="Calibri"/>
            <w:sz w:val="22"/>
            <w:szCs w:val="22"/>
          </w:rPr>
          <w:delText xml:space="preserve"> a</w:delText>
        </w:r>
      </w:del>
      <w:r w:rsidRPr="004B2BC7">
        <w:rPr>
          <w:rFonts w:ascii="Calibri" w:hAnsi="Calibri"/>
          <w:sz w:val="22"/>
          <w:szCs w:val="22"/>
        </w:rPr>
        <w:t xml:space="preserve"> montáž</w:t>
      </w:r>
      <w:ins w:id="9" w:author="Jana Kulhová" w:date="2015-08-31T13:42:00Z">
        <w:r w:rsidR="00A25A76">
          <w:rPr>
            <w:rFonts w:ascii="Calibri" w:hAnsi="Calibri"/>
            <w:sz w:val="22"/>
            <w:szCs w:val="22"/>
          </w:rPr>
          <w:t xml:space="preserve"> a instalace</w:t>
        </w:r>
      </w:ins>
      <w:r w:rsidRPr="004B2BC7">
        <w:rPr>
          <w:rFonts w:ascii="Calibri" w:hAnsi="Calibri"/>
          <w:sz w:val="22"/>
          <w:szCs w:val="22"/>
        </w:rPr>
        <w:t xml:space="preserve"> kancelá</w:t>
      </w:r>
      <w:r w:rsidRPr="004B2BC7">
        <w:rPr>
          <w:rFonts w:ascii="Calibri" w:hAnsi="Calibri" w:hint="eastAsia"/>
          <w:sz w:val="22"/>
          <w:szCs w:val="22"/>
        </w:rPr>
        <w:t>ř</w:t>
      </w:r>
      <w:r w:rsidRPr="004B2BC7">
        <w:rPr>
          <w:rFonts w:ascii="Calibri" w:hAnsi="Calibri"/>
          <w:sz w:val="22"/>
          <w:szCs w:val="22"/>
        </w:rPr>
        <w:t>ského nábytku</w:t>
      </w:r>
      <w:del w:id="10" w:author="Jana Kulhová" w:date="2015-08-31T13:56:00Z">
        <w:r w:rsidRPr="004B2BC7" w:rsidDel="00111077">
          <w:rPr>
            <w:rFonts w:ascii="Calibri" w:hAnsi="Calibri"/>
            <w:sz w:val="22"/>
            <w:szCs w:val="22"/>
          </w:rPr>
          <w:delText xml:space="preserve"> </w:delText>
        </w:r>
      </w:del>
      <w:ins w:id="11" w:author="Jana Kulhová" w:date="2015-08-31T14:12:00Z">
        <w:r w:rsidR="00433526">
          <w:rPr>
            <w:rFonts w:ascii="Calibri" w:hAnsi="Calibri"/>
            <w:sz w:val="22"/>
            <w:szCs w:val="22"/>
          </w:rPr>
          <w:t xml:space="preserve">do ……………kanceláří v budově MěÚ Benešov, Masarykovo náměstí 100, Benešov, </w:t>
        </w:r>
      </w:ins>
      <w:del w:id="12" w:author="Jana Kulhová" w:date="2015-08-31T13:56:00Z">
        <w:r w:rsidRPr="004B2BC7" w:rsidDel="00111077">
          <w:rPr>
            <w:rFonts w:ascii="Calibri" w:hAnsi="Calibri"/>
            <w:sz w:val="22"/>
            <w:szCs w:val="22"/>
          </w:rPr>
          <w:delText xml:space="preserve">pro </w:delText>
        </w:r>
      </w:del>
      <w:del w:id="13" w:author="Jana Kulhová" w:date="2015-08-31T10:26:00Z">
        <w:r w:rsidRPr="004B2BC7" w:rsidDel="009021C6">
          <w:rPr>
            <w:rFonts w:ascii="Calibri" w:hAnsi="Calibri"/>
            <w:sz w:val="22"/>
            <w:szCs w:val="22"/>
          </w:rPr>
          <w:delText xml:space="preserve">9 </w:delText>
        </w:r>
      </w:del>
      <w:del w:id="14" w:author="Jana Kulhová" w:date="2015-08-31T13:56:00Z">
        <w:r w:rsidRPr="004B2BC7" w:rsidDel="00111077">
          <w:rPr>
            <w:rFonts w:ascii="Calibri" w:hAnsi="Calibri"/>
            <w:sz w:val="22"/>
            <w:szCs w:val="22"/>
          </w:rPr>
          <w:delText>kancelá</w:delText>
        </w:r>
        <w:r w:rsidRPr="004B2BC7" w:rsidDel="00111077">
          <w:rPr>
            <w:rFonts w:ascii="Calibri" w:hAnsi="Calibri" w:hint="eastAsia"/>
            <w:sz w:val="22"/>
            <w:szCs w:val="22"/>
          </w:rPr>
          <w:delText>ří</w:delText>
        </w:r>
        <w:r w:rsidRPr="004B2BC7" w:rsidDel="00111077">
          <w:rPr>
            <w:rFonts w:ascii="Calibri" w:hAnsi="Calibri"/>
            <w:sz w:val="22"/>
            <w:szCs w:val="22"/>
          </w:rPr>
          <w:delText xml:space="preserve"> v budov</w:delText>
        </w:r>
        <w:r w:rsidRPr="004B2BC7" w:rsidDel="00111077">
          <w:rPr>
            <w:rFonts w:ascii="Calibri" w:hAnsi="Calibri" w:hint="eastAsia"/>
            <w:sz w:val="22"/>
            <w:szCs w:val="22"/>
          </w:rPr>
          <w:delText>ě</w:delText>
        </w:r>
        <w:r w:rsidRPr="004B2BC7" w:rsidDel="00111077">
          <w:rPr>
            <w:rFonts w:ascii="Calibri" w:hAnsi="Calibri"/>
            <w:sz w:val="22"/>
            <w:szCs w:val="22"/>
          </w:rPr>
          <w:delText xml:space="preserve"> MÚ Benešov, Masarykovo nám</w:delText>
        </w:r>
        <w:r w:rsidRPr="004B2BC7" w:rsidDel="00111077">
          <w:rPr>
            <w:rFonts w:ascii="Calibri" w:hAnsi="Calibri" w:hint="eastAsia"/>
            <w:sz w:val="22"/>
            <w:szCs w:val="22"/>
          </w:rPr>
          <w:delText>ě</w:delText>
        </w:r>
        <w:r w:rsidRPr="004B2BC7" w:rsidDel="00111077">
          <w:rPr>
            <w:rFonts w:ascii="Calibri" w:hAnsi="Calibri"/>
            <w:sz w:val="22"/>
            <w:szCs w:val="22"/>
          </w:rPr>
          <w:delText>stí 100, Benešov</w:delText>
        </w:r>
      </w:del>
      <w:ins w:id="15" w:author="Jana Kulhová" w:date="2015-08-31T14:13:00Z">
        <w:r w:rsidR="00433526">
          <w:rPr>
            <w:rFonts w:ascii="Calibri" w:hAnsi="Calibri"/>
            <w:sz w:val="22"/>
            <w:szCs w:val="22"/>
          </w:rPr>
          <w:t xml:space="preserve"> </w:t>
        </w:r>
      </w:ins>
      <w:ins w:id="16" w:author="Jana Kulhová" w:date="2015-08-31T14:49:00Z">
        <w:r w:rsidR="00A161A0">
          <w:rPr>
            <w:rFonts w:ascii="Calibri" w:hAnsi="Calibri"/>
            <w:sz w:val="22"/>
            <w:szCs w:val="22"/>
          </w:rPr>
          <w:t xml:space="preserve">v rozsahu </w:t>
        </w:r>
      </w:ins>
      <w:ins w:id="17" w:author="Jana Kulhová" w:date="2015-08-31T13:42:00Z">
        <w:r w:rsidR="00A25A76">
          <w:rPr>
            <w:rFonts w:ascii="Calibri" w:hAnsi="Calibri"/>
            <w:sz w:val="22"/>
            <w:szCs w:val="22"/>
          </w:rPr>
          <w:t xml:space="preserve">blíže </w:t>
        </w:r>
      </w:ins>
      <w:ins w:id="18" w:author="Jana Kulhová" w:date="2015-08-31T10:28:00Z">
        <w:r w:rsidR="009021C6">
          <w:rPr>
            <w:rFonts w:ascii="Calibri" w:hAnsi="Calibri"/>
            <w:sz w:val="22"/>
            <w:szCs w:val="22"/>
          </w:rPr>
          <w:t>specifik</w:t>
        </w:r>
      </w:ins>
      <w:ins w:id="19" w:author="Jana Kulhová" w:date="2015-08-31T13:42:00Z">
        <w:r w:rsidR="00A25A76">
          <w:rPr>
            <w:rFonts w:ascii="Calibri" w:hAnsi="Calibri"/>
            <w:sz w:val="22"/>
            <w:szCs w:val="22"/>
          </w:rPr>
          <w:t>ov</w:t>
        </w:r>
      </w:ins>
      <w:ins w:id="20" w:author="Jana Kulhová" w:date="2015-08-31T13:43:00Z">
        <w:r w:rsidR="00A25A76">
          <w:rPr>
            <w:rFonts w:ascii="Calibri" w:hAnsi="Calibri"/>
            <w:sz w:val="22"/>
            <w:szCs w:val="22"/>
          </w:rPr>
          <w:t>a</w:t>
        </w:r>
      </w:ins>
      <w:ins w:id="21" w:author="Jana Kulhová" w:date="2015-08-31T13:42:00Z">
        <w:r w:rsidR="00A161A0">
          <w:rPr>
            <w:rFonts w:ascii="Calibri" w:hAnsi="Calibri"/>
            <w:sz w:val="22"/>
            <w:szCs w:val="22"/>
          </w:rPr>
          <w:t>né</w:t>
        </w:r>
      </w:ins>
      <w:ins w:id="22" w:author="Jana Kulhová" w:date="2015-08-31T14:49:00Z">
        <w:r w:rsidR="00A161A0">
          <w:rPr>
            <w:rFonts w:ascii="Calibri" w:hAnsi="Calibri"/>
            <w:sz w:val="22"/>
            <w:szCs w:val="22"/>
          </w:rPr>
          <w:t>m</w:t>
        </w:r>
      </w:ins>
      <w:ins w:id="23" w:author="Jana Kulhová" w:date="2015-08-31T10:28:00Z">
        <w:r w:rsidR="009021C6">
          <w:rPr>
            <w:rFonts w:ascii="Calibri" w:hAnsi="Calibri"/>
            <w:sz w:val="22"/>
            <w:szCs w:val="22"/>
          </w:rPr>
          <w:t xml:space="preserve"> v</w:t>
        </w:r>
      </w:ins>
      <w:ins w:id="24" w:author="Jana Kulhová" w:date="2015-08-31T10:29:00Z">
        <w:r w:rsidR="009021C6">
          <w:rPr>
            <w:rFonts w:ascii="Calibri" w:hAnsi="Calibri"/>
            <w:sz w:val="22"/>
            <w:szCs w:val="22"/>
          </w:rPr>
          <w:t xml:space="preserve"> </w:t>
        </w:r>
      </w:ins>
      <w:ins w:id="25" w:author="Jana Kulhová" w:date="2015-08-31T10:28:00Z">
        <w:r w:rsidR="009021C6">
          <w:t xml:space="preserve">zadávací </w:t>
        </w:r>
        <w:r w:rsidR="009021C6">
          <w:lastRenderedPageBreak/>
          <w:t>dokumentaci</w:t>
        </w:r>
        <w:r w:rsidR="009021C6" w:rsidRPr="00087A79">
          <w:t xml:space="preserve"> k</w:t>
        </w:r>
        <w:r w:rsidR="009021C6">
          <w:rPr>
            <w:b/>
          </w:rPr>
          <w:t xml:space="preserve"> </w:t>
        </w:r>
        <w:r w:rsidR="009021C6">
          <w:t>výběrovému</w:t>
        </w:r>
        <w:r w:rsidR="009021C6" w:rsidRPr="002B37A3">
          <w:t xml:space="preserve"> řízení na </w:t>
        </w:r>
      </w:ins>
      <w:ins w:id="26" w:author="Jana Kulhová" w:date="2015-08-31T10:29:00Z">
        <w:r w:rsidR="009021C6">
          <w:t xml:space="preserve">veřejnou </w:t>
        </w:r>
      </w:ins>
      <w:ins w:id="27" w:author="Jana Kulhová" w:date="2015-08-31T10:28:00Z">
        <w:r w:rsidR="009021C6" w:rsidRPr="002B37A3">
          <w:t>zakázku</w:t>
        </w:r>
      </w:ins>
      <w:ins w:id="28" w:author="Jana Kulhová" w:date="2015-08-31T10:30:00Z">
        <w:r w:rsidR="009021C6">
          <w:t xml:space="preserve"> “</w:t>
        </w:r>
      </w:ins>
      <w:ins w:id="29" w:author="Jana Kulhová" w:date="2015-08-31T13:56:00Z">
        <w:r w:rsidR="00111077">
          <w:t>………………</w:t>
        </w:r>
      </w:ins>
      <w:ins w:id="30" w:author="Jana Kulhová" w:date="2015-08-31T10:30:00Z">
        <w:r w:rsidR="009021C6">
          <w:t>”</w:t>
        </w:r>
      </w:ins>
      <w:ins w:id="31" w:author="Jana Kulhová" w:date="2015-08-31T13:43:00Z">
        <w:r w:rsidR="00A25A76">
          <w:t xml:space="preserve"> č</w:t>
        </w:r>
      </w:ins>
      <w:ins w:id="32" w:author="Jana Kulhová" w:date="2015-08-31T14:50:00Z">
        <w:r w:rsidR="00A161A0">
          <w:t>…………</w:t>
        </w:r>
      </w:ins>
      <w:ins w:id="33" w:author="Jana Kulhová" w:date="2015-08-31T14:48:00Z">
        <w:r w:rsidR="00A161A0">
          <w:t xml:space="preserve">, </w:t>
        </w:r>
      </w:ins>
      <w:ins w:id="34" w:author="Jana Kulhová" w:date="2015-08-31T13:45:00Z">
        <w:r w:rsidR="00A25A76">
          <w:t>která je nedílnou součástí této smlouvy (</w:t>
        </w:r>
      </w:ins>
      <w:ins w:id="35" w:author="Jana Kulhová" w:date="2015-08-31T10:28:00Z">
        <w:r w:rsidR="009021C6" w:rsidRPr="0037587B">
          <w:t>dále jen „dílo“</w:t>
        </w:r>
      </w:ins>
      <w:ins w:id="36" w:author="Jana Kulhová" w:date="2015-08-31T14:01:00Z">
        <w:r w:rsidR="00111077">
          <w:t xml:space="preserve"> nebo “kancelářský nábytek”</w:t>
        </w:r>
      </w:ins>
      <w:ins w:id="37" w:author="Jana Kulhová" w:date="2015-08-31T13:46:00Z">
        <w:r w:rsidR="00A25A76">
          <w:t>)</w:t>
        </w:r>
      </w:ins>
      <w:ins w:id="38" w:author="Jana Kulhová" w:date="2015-08-31T10:28:00Z">
        <w:r w:rsidR="00A25A76">
          <w:t>.</w:t>
        </w:r>
      </w:ins>
      <w:del w:id="39" w:author="Jana Kulhová" w:date="2015-08-31T10:27:00Z">
        <w:r w:rsidRPr="004B2BC7" w:rsidDel="009021C6">
          <w:rPr>
            <w:rFonts w:ascii="Calibri" w:hAnsi="Calibri"/>
            <w:sz w:val="22"/>
            <w:szCs w:val="22"/>
          </w:rPr>
          <w:delText>.</w:delText>
        </w:r>
      </w:del>
    </w:p>
    <w:p w14:paraId="28C5E826" w14:textId="77777777" w:rsidR="00C203C2" w:rsidRPr="008D1A32" w:rsidRDefault="00A161A0" w:rsidP="00C203C2">
      <w:pPr>
        <w:spacing w:line="276" w:lineRule="auto"/>
        <w:jc w:val="both"/>
        <w:rPr>
          <w:rFonts w:ascii="Calibri" w:hAnsi="Calibri"/>
          <w:sz w:val="22"/>
          <w:szCs w:val="22"/>
          <w:lang w:val="cs-CZ"/>
        </w:rPr>
      </w:pPr>
      <w:ins w:id="40" w:author="Jana Kulhová" w:date="2015-08-31T14:45:00Z">
        <w:r>
          <w:rPr>
            <w:rFonts w:cs="Arial"/>
          </w:rPr>
          <w:t>Zhotovitel prohlašuje, že se seznámil s</w:t>
        </w:r>
      </w:ins>
      <w:ins w:id="41" w:author="Jana Kulhová" w:date="2015-08-31T14:46:00Z">
        <w:r>
          <w:rPr>
            <w:rFonts w:cs="Arial"/>
          </w:rPr>
          <w:t>e zadávací</w:t>
        </w:r>
      </w:ins>
      <w:ins w:id="42" w:author="Jana Kulhová" w:date="2015-08-31T14:45:00Z">
        <w:r>
          <w:rPr>
            <w:rFonts w:cs="Arial"/>
          </w:rPr>
          <w:t xml:space="preserve"> dokumentací (dalšími podklady pro provedení díla) a nemá vůči nim žádné výhrady, připomínky ani požadavky a považuje je za vhodné pro řádné plnění předmětu díla.  </w:t>
        </w:r>
      </w:ins>
    </w:p>
    <w:p w14:paraId="4B67D1C5" w14:textId="77777777" w:rsidR="005A5DB8" w:rsidRPr="008D0196" w:rsidDel="009021C6" w:rsidRDefault="00B900FD" w:rsidP="004B2BC7">
      <w:pPr>
        <w:spacing w:line="360" w:lineRule="auto"/>
        <w:jc w:val="both"/>
        <w:rPr>
          <w:del w:id="43" w:author="Jana Kulhová" w:date="2015-08-31T10:25:00Z"/>
          <w:rFonts w:ascii="Calibri" w:hAnsi="Calibri"/>
          <w:sz w:val="22"/>
          <w:szCs w:val="22"/>
          <w:lang w:val="cs-CZ"/>
        </w:rPr>
      </w:pPr>
      <w:del w:id="44" w:author="Jana Kulhová" w:date="2015-08-31T10:25:00Z">
        <w:r w:rsidRPr="008D1A32" w:rsidDel="009021C6">
          <w:rPr>
            <w:rFonts w:ascii="Calibri" w:hAnsi="Calibri"/>
            <w:sz w:val="22"/>
            <w:szCs w:val="22"/>
          </w:rPr>
          <w:delText xml:space="preserve">Zhotovitel se zavazuje provést veškeré změny díla a vícepráce pokud budou objednatelem  vyžádány. </w:delText>
        </w:r>
      </w:del>
    </w:p>
    <w:p w14:paraId="68E755D8" w14:textId="77777777" w:rsidR="00B900FD" w:rsidRPr="008D1A32" w:rsidRDefault="00B900FD" w:rsidP="00517E6D">
      <w:pPr>
        <w:jc w:val="center"/>
        <w:rPr>
          <w:rFonts w:ascii="Calibri" w:hAnsi="Calibri"/>
          <w:b/>
          <w:sz w:val="28"/>
          <w:szCs w:val="28"/>
          <w:lang w:val="cs-CZ"/>
        </w:rPr>
      </w:pPr>
      <w:r w:rsidRPr="008D1A32">
        <w:rPr>
          <w:rFonts w:ascii="Calibri" w:hAnsi="Calibri"/>
          <w:b/>
          <w:sz w:val="28"/>
          <w:szCs w:val="28"/>
          <w:lang w:val="cs-CZ"/>
        </w:rPr>
        <w:t>III.</w:t>
      </w:r>
    </w:p>
    <w:p w14:paraId="0DD53329" w14:textId="77777777" w:rsidR="00B900FD" w:rsidRPr="008D1A32" w:rsidRDefault="00B900FD" w:rsidP="00517E6D">
      <w:pPr>
        <w:pStyle w:val="Nadpis5"/>
        <w:rPr>
          <w:rFonts w:ascii="Calibri" w:hAnsi="Calibri"/>
          <w:b/>
          <w:bCs/>
          <w:sz w:val="28"/>
          <w:szCs w:val="28"/>
        </w:rPr>
      </w:pPr>
      <w:r w:rsidRPr="008D1A32">
        <w:rPr>
          <w:rFonts w:ascii="Calibri" w:hAnsi="Calibri"/>
          <w:b/>
          <w:bCs/>
          <w:sz w:val="28"/>
          <w:szCs w:val="28"/>
        </w:rPr>
        <w:t>Doba plnění a místo plnění</w:t>
      </w:r>
    </w:p>
    <w:p w14:paraId="471870C1" w14:textId="77777777" w:rsidR="00B900FD" w:rsidRPr="008D1A32" w:rsidRDefault="00B900FD" w:rsidP="00517E6D">
      <w:pPr>
        <w:jc w:val="center"/>
        <w:rPr>
          <w:rFonts w:ascii="Calibri" w:hAnsi="Calibri"/>
          <w:sz w:val="22"/>
          <w:szCs w:val="22"/>
          <w:u w:val="single"/>
          <w:lang w:val="cs-CZ"/>
        </w:rPr>
      </w:pPr>
    </w:p>
    <w:p w14:paraId="0FAA732F" w14:textId="77777777" w:rsidR="00B900FD" w:rsidRPr="008D1A32" w:rsidRDefault="00B900FD" w:rsidP="00517E6D">
      <w:pPr>
        <w:pStyle w:val="Nadpis6"/>
        <w:numPr>
          <w:ilvl w:val="0"/>
          <w:numId w:val="1"/>
        </w:numPr>
        <w:tabs>
          <w:tab w:val="clear" w:pos="720"/>
          <w:tab w:val="num" w:pos="284"/>
        </w:tabs>
        <w:spacing w:line="360" w:lineRule="auto"/>
        <w:ind w:left="284" w:hanging="284"/>
        <w:rPr>
          <w:rFonts w:ascii="Calibri" w:hAnsi="Calibri"/>
          <w:sz w:val="22"/>
          <w:szCs w:val="22"/>
        </w:rPr>
      </w:pPr>
      <w:r w:rsidRPr="008D1A32">
        <w:rPr>
          <w:rFonts w:ascii="Calibri" w:hAnsi="Calibri"/>
          <w:sz w:val="22"/>
          <w:szCs w:val="22"/>
        </w:rPr>
        <w:t>Zhotovitel se zavazuje provést dílo ve sjednané době:</w:t>
      </w:r>
    </w:p>
    <w:p w14:paraId="1911881A" w14:textId="77777777" w:rsidR="00B900FD" w:rsidRPr="008D1A32" w:rsidRDefault="00B900FD" w:rsidP="00517E6D">
      <w:pPr>
        <w:pStyle w:val="Nadpis6"/>
        <w:tabs>
          <w:tab w:val="num" w:pos="284"/>
        </w:tabs>
        <w:spacing w:line="360" w:lineRule="auto"/>
        <w:rPr>
          <w:rFonts w:ascii="Calibri" w:hAnsi="Calibri"/>
          <w:b/>
          <w:sz w:val="22"/>
          <w:szCs w:val="22"/>
        </w:rPr>
      </w:pPr>
      <w:r w:rsidRPr="008D1A32">
        <w:rPr>
          <w:rFonts w:ascii="Calibri" w:hAnsi="Calibri"/>
          <w:b/>
          <w:sz w:val="22"/>
          <w:szCs w:val="22"/>
        </w:rPr>
        <w:tab/>
        <w:t xml:space="preserve">termín dokončení: </w:t>
      </w:r>
      <w:r w:rsidR="00C203C2" w:rsidRPr="008D1A32">
        <w:rPr>
          <w:rFonts w:ascii="Calibri" w:hAnsi="Calibri"/>
          <w:b/>
          <w:sz w:val="22"/>
          <w:szCs w:val="22"/>
        </w:rPr>
        <w:t>nejpozději do</w:t>
      </w:r>
      <w:del w:id="45" w:author="Jana Kulhová" w:date="2015-08-31T10:26:00Z">
        <w:r w:rsidR="00C203C2" w:rsidRPr="008D1A32" w:rsidDel="009021C6">
          <w:rPr>
            <w:rFonts w:ascii="Calibri" w:hAnsi="Calibri"/>
            <w:b/>
            <w:sz w:val="22"/>
            <w:szCs w:val="22"/>
          </w:rPr>
          <w:delText xml:space="preserve"> </w:delText>
        </w:r>
        <w:r w:rsidR="004B2BC7" w:rsidDel="009021C6">
          <w:rPr>
            <w:rFonts w:ascii="Calibri" w:hAnsi="Calibri"/>
            <w:b/>
            <w:sz w:val="22"/>
            <w:szCs w:val="22"/>
          </w:rPr>
          <w:delText>31.11</w:delText>
        </w:r>
        <w:r w:rsidR="004D1512" w:rsidRPr="008D1A32" w:rsidDel="009021C6">
          <w:rPr>
            <w:rFonts w:ascii="Calibri" w:hAnsi="Calibri"/>
            <w:b/>
            <w:sz w:val="22"/>
            <w:szCs w:val="22"/>
          </w:rPr>
          <w:delText>.2014</w:delText>
        </w:r>
      </w:del>
      <w:r w:rsidRPr="008D1A32">
        <w:rPr>
          <w:rFonts w:ascii="Calibri" w:hAnsi="Calibri"/>
          <w:b/>
          <w:sz w:val="22"/>
          <w:szCs w:val="22"/>
        </w:rPr>
        <w:tab/>
        <w:t xml:space="preserve"> </w:t>
      </w:r>
    </w:p>
    <w:p w14:paraId="509EFF7F" w14:textId="77777777" w:rsidR="00B900FD" w:rsidRPr="008D1A32" w:rsidRDefault="00B900FD" w:rsidP="00517E6D">
      <w:pPr>
        <w:pStyle w:val="Zkladntext3"/>
        <w:numPr>
          <w:ilvl w:val="0"/>
          <w:numId w:val="1"/>
        </w:numPr>
        <w:tabs>
          <w:tab w:val="clear" w:pos="720"/>
          <w:tab w:val="num" w:pos="284"/>
        </w:tabs>
        <w:spacing w:line="360" w:lineRule="auto"/>
        <w:ind w:left="284" w:hanging="284"/>
        <w:rPr>
          <w:rFonts w:ascii="Calibri" w:hAnsi="Calibri"/>
          <w:sz w:val="22"/>
          <w:szCs w:val="22"/>
        </w:rPr>
      </w:pPr>
      <w:r w:rsidRPr="008D1A32">
        <w:rPr>
          <w:rFonts w:ascii="Calibri" w:hAnsi="Calibri"/>
          <w:sz w:val="22"/>
          <w:szCs w:val="22"/>
        </w:rPr>
        <w:t>Pokud zhotovitel připraví bezvadné dílo k odevzdání před sjednaným termínem, zavazuje se objednatel převzít toto dílo v nabídnutém zkráceném termínu.</w:t>
      </w:r>
    </w:p>
    <w:p w14:paraId="7EBC91DC" w14:textId="77777777" w:rsidR="00B900FD" w:rsidRPr="008D1A32" w:rsidRDefault="00B900FD" w:rsidP="00517E6D">
      <w:pPr>
        <w:pStyle w:val="Zkladntext3"/>
        <w:numPr>
          <w:ilvl w:val="0"/>
          <w:numId w:val="1"/>
        </w:numPr>
        <w:tabs>
          <w:tab w:val="clear" w:pos="720"/>
          <w:tab w:val="num" w:pos="284"/>
        </w:tabs>
        <w:spacing w:line="360" w:lineRule="auto"/>
        <w:ind w:left="284" w:hanging="284"/>
        <w:rPr>
          <w:rFonts w:ascii="Calibri" w:hAnsi="Calibri"/>
          <w:sz w:val="22"/>
          <w:szCs w:val="22"/>
        </w:rPr>
      </w:pPr>
      <w:r w:rsidRPr="008D1A32">
        <w:rPr>
          <w:rFonts w:ascii="Calibri" w:hAnsi="Calibri"/>
          <w:sz w:val="22"/>
          <w:szCs w:val="22"/>
        </w:rPr>
        <w:t>Dodržení času plnění předmětu smlouvy je závislé na řádné a včasné součinnosti objednatele se zhotovitelem a na podmínkách stanovených v této smlouvě.</w:t>
      </w:r>
    </w:p>
    <w:p w14:paraId="2334A640" w14:textId="77777777" w:rsidR="00B900FD" w:rsidRPr="008D1A32" w:rsidRDefault="00B900FD" w:rsidP="00517E6D">
      <w:pPr>
        <w:pStyle w:val="Zkladntext3"/>
        <w:numPr>
          <w:ilvl w:val="0"/>
          <w:numId w:val="1"/>
        </w:numPr>
        <w:tabs>
          <w:tab w:val="clear" w:pos="720"/>
          <w:tab w:val="num" w:pos="284"/>
        </w:tabs>
        <w:spacing w:line="360" w:lineRule="auto"/>
        <w:ind w:left="284" w:hanging="284"/>
        <w:rPr>
          <w:rFonts w:ascii="Calibri" w:hAnsi="Calibri"/>
          <w:sz w:val="22"/>
          <w:szCs w:val="22"/>
        </w:rPr>
      </w:pPr>
      <w:r w:rsidRPr="008D1A32">
        <w:rPr>
          <w:rFonts w:ascii="Calibri" w:hAnsi="Calibri"/>
          <w:sz w:val="22"/>
          <w:szCs w:val="22"/>
        </w:rPr>
        <w:t>Objednatel se zavazuje, že dokončené a bezvadné dílo převezme a zaplatí za jeho zhotovení dohodnutou cenu.</w:t>
      </w:r>
    </w:p>
    <w:p w14:paraId="35DAAC82" w14:textId="77777777" w:rsidR="005A5DB8" w:rsidRPr="008D1A32" w:rsidRDefault="00B900FD" w:rsidP="005A5DB8">
      <w:pPr>
        <w:pStyle w:val="Zkladntext3"/>
        <w:numPr>
          <w:ilvl w:val="0"/>
          <w:numId w:val="1"/>
        </w:numPr>
        <w:tabs>
          <w:tab w:val="clear" w:pos="720"/>
          <w:tab w:val="num" w:pos="284"/>
        </w:tabs>
        <w:spacing w:line="360" w:lineRule="auto"/>
        <w:ind w:left="284" w:hanging="284"/>
        <w:rPr>
          <w:rFonts w:ascii="Calibri" w:hAnsi="Calibri"/>
          <w:sz w:val="22"/>
          <w:szCs w:val="22"/>
        </w:rPr>
      </w:pPr>
      <w:r w:rsidRPr="008D1A32">
        <w:rPr>
          <w:rFonts w:ascii="Calibri" w:hAnsi="Calibri"/>
          <w:sz w:val="22"/>
          <w:szCs w:val="22"/>
        </w:rPr>
        <w:t>D</w:t>
      </w:r>
      <w:r w:rsidR="00215D84">
        <w:rPr>
          <w:rFonts w:ascii="Calibri" w:hAnsi="Calibri"/>
          <w:sz w:val="22"/>
          <w:szCs w:val="22"/>
        </w:rPr>
        <w:t xml:space="preserve">okončením díla se rozumí </w:t>
      </w:r>
      <w:r w:rsidR="004101BD">
        <w:rPr>
          <w:rFonts w:ascii="Calibri" w:hAnsi="Calibri"/>
          <w:sz w:val="22"/>
          <w:szCs w:val="22"/>
        </w:rPr>
        <w:t>předání</w:t>
      </w:r>
      <w:r w:rsidR="004101BD" w:rsidRPr="00665FF2">
        <w:rPr>
          <w:rFonts w:ascii="Calibri" w:hAnsi="Calibri"/>
          <w:sz w:val="22"/>
          <w:szCs w:val="22"/>
        </w:rPr>
        <w:t xml:space="preserve"> </w:t>
      </w:r>
      <w:ins w:id="46" w:author="Jana Kulhová" w:date="2015-08-31T14:24:00Z">
        <w:r w:rsidR="00E803E2">
          <w:rPr>
            <w:rFonts w:ascii="Calibri" w:hAnsi="Calibri"/>
            <w:sz w:val="22"/>
            <w:szCs w:val="22"/>
          </w:rPr>
          <w:t>zhotoveného</w:t>
        </w:r>
      </w:ins>
      <w:del w:id="47" w:author="Jana Kulhová" w:date="2015-08-31T14:24:00Z">
        <w:r w:rsidR="004101BD" w:rsidRPr="00665FF2" w:rsidDel="00E803E2">
          <w:rPr>
            <w:rFonts w:ascii="Calibri" w:hAnsi="Calibri"/>
            <w:sz w:val="22"/>
            <w:szCs w:val="22"/>
          </w:rPr>
          <w:delText>smontovaného</w:delText>
        </w:r>
      </w:del>
      <w:r w:rsidR="004101BD" w:rsidRPr="00665FF2">
        <w:rPr>
          <w:rFonts w:ascii="Calibri" w:hAnsi="Calibri"/>
          <w:sz w:val="22"/>
          <w:szCs w:val="22"/>
        </w:rPr>
        <w:t xml:space="preserve"> </w:t>
      </w:r>
      <w:ins w:id="48" w:author="Jana Kulhová" w:date="2015-08-31T10:39:00Z">
        <w:r w:rsidR="004F59A9">
          <w:rPr>
            <w:rFonts w:ascii="Calibri" w:hAnsi="Calibri"/>
            <w:sz w:val="22"/>
            <w:szCs w:val="22"/>
          </w:rPr>
          <w:t xml:space="preserve">kancelářského nábytku </w:t>
        </w:r>
      </w:ins>
      <w:del w:id="49" w:author="Jana Kulhová" w:date="2015-08-31T10:39:00Z">
        <w:r w:rsidR="004101BD" w:rsidRPr="00665FF2" w:rsidDel="004F59A9">
          <w:rPr>
            <w:rFonts w:ascii="Calibri" w:hAnsi="Calibri"/>
            <w:sz w:val="22"/>
            <w:szCs w:val="22"/>
          </w:rPr>
          <w:delText>vnitřního vybavení</w:delText>
        </w:r>
      </w:del>
      <w:r w:rsidR="004101BD" w:rsidRPr="00665FF2">
        <w:rPr>
          <w:rFonts w:ascii="Calibri" w:hAnsi="Calibri"/>
          <w:sz w:val="22"/>
          <w:szCs w:val="22"/>
        </w:rPr>
        <w:t xml:space="preserve"> </w:t>
      </w:r>
      <w:r w:rsidRPr="008D1A32">
        <w:rPr>
          <w:rFonts w:ascii="Calibri" w:hAnsi="Calibri"/>
          <w:sz w:val="22"/>
          <w:szCs w:val="22"/>
        </w:rPr>
        <w:t>v</w:t>
      </w:r>
      <w:del w:id="50" w:author="Jana Kulhová" w:date="2015-08-31T14:24:00Z">
        <w:r w:rsidRPr="008D1A32" w:rsidDel="00E803E2">
          <w:rPr>
            <w:rFonts w:ascii="Calibri" w:hAnsi="Calibri"/>
            <w:sz w:val="22"/>
            <w:szCs w:val="22"/>
          </w:rPr>
          <w:delText> </w:delText>
        </w:r>
      </w:del>
      <w:ins w:id="51" w:author="Jana Kulhová" w:date="2015-08-31T14:24:00Z">
        <w:r w:rsidR="00E803E2">
          <w:rPr>
            <w:rFonts w:ascii="Calibri" w:hAnsi="Calibri"/>
            <w:sz w:val="22"/>
            <w:szCs w:val="22"/>
          </w:rPr>
          <w:t> </w:t>
        </w:r>
      </w:ins>
      <w:r w:rsidRPr="008D1A32">
        <w:rPr>
          <w:rFonts w:ascii="Calibri" w:hAnsi="Calibri"/>
          <w:sz w:val="22"/>
          <w:szCs w:val="22"/>
        </w:rPr>
        <w:t>rozsahu</w:t>
      </w:r>
      <w:ins w:id="52" w:author="Jana Kulhová" w:date="2015-08-31T14:24:00Z">
        <w:r w:rsidR="00E803E2">
          <w:rPr>
            <w:rFonts w:ascii="Calibri" w:hAnsi="Calibri"/>
            <w:sz w:val="22"/>
            <w:szCs w:val="22"/>
          </w:rPr>
          <w:t xml:space="preserve"> dle</w:t>
        </w:r>
      </w:ins>
      <w:r w:rsidRPr="008D1A32">
        <w:rPr>
          <w:rFonts w:ascii="Calibri" w:hAnsi="Calibri"/>
          <w:sz w:val="22"/>
          <w:szCs w:val="22"/>
        </w:rPr>
        <w:t xml:space="preserve"> této smlouvy, </w:t>
      </w:r>
      <w:del w:id="53" w:author="Jana Kulhová" w:date="2015-08-31T14:00:00Z">
        <w:r w:rsidRPr="008D1A32" w:rsidDel="00111077">
          <w:rPr>
            <w:rFonts w:ascii="Calibri" w:hAnsi="Calibri"/>
            <w:sz w:val="22"/>
            <w:szCs w:val="22"/>
          </w:rPr>
          <w:delText>bez vad a nedodělků</w:delText>
        </w:r>
      </w:del>
      <w:ins w:id="54" w:author="Jana Kulhová" w:date="2015-08-31T10:46:00Z">
        <w:r w:rsidR="00B236FD">
          <w:rPr>
            <w:rFonts w:ascii="Calibri" w:hAnsi="Calibri"/>
            <w:sz w:val="22"/>
            <w:szCs w:val="22"/>
          </w:rPr>
          <w:t xml:space="preserve">včetně jeho </w:t>
        </w:r>
      </w:ins>
      <w:ins w:id="55" w:author="Jana Kulhová" w:date="2015-08-31T14:00:00Z">
        <w:r w:rsidR="00111077">
          <w:rPr>
            <w:rFonts w:ascii="Calibri" w:hAnsi="Calibri"/>
            <w:sz w:val="22"/>
            <w:szCs w:val="22"/>
          </w:rPr>
          <w:t>montáže a instalace</w:t>
        </w:r>
      </w:ins>
      <w:ins w:id="56" w:author="Jana Kulhová" w:date="2015-08-31T10:39:00Z">
        <w:r w:rsidR="004F59A9">
          <w:rPr>
            <w:rFonts w:ascii="Calibri" w:hAnsi="Calibri"/>
            <w:sz w:val="22"/>
            <w:szCs w:val="22"/>
          </w:rPr>
          <w:t xml:space="preserve"> do jednotlivých kanceláří dle pokynů objednatele</w:t>
        </w:r>
      </w:ins>
      <w:ins w:id="57" w:author="Jana Kulhová" w:date="2015-08-31T14:00:00Z">
        <w:r w:rsidR="00111077">
          <w:rPr>
            <w:rFonts w:ascii="Calibri" w:hAnsi="Calibri"/>
            <w:sz w:val="22"/>
            <w:szCs w:val="22"/>
          </w:rPr>
          <w:t>, to vše</w:t>
        </w:r>
      </w:ins>
      <w:del w:id="58" w:author="Jana Kulhová" w:date="2015-08-31T10:37:00Z">
        <w:r w:rsidRPr="008D1A32" w:rsidDel="004F59A9">
          <w:rPr>
            <w:rFonts w:ascii="Calibri" w:hAnsi="Calibri"/>
            <w:sz w:val="22"/>
            <w:szCs w:val="22"/>
          </w:rPr>
          <w:delText>.</w:delText>
        </w:r>
        <w:r w:rsidR="004101BD" w:rsidDel="004F59A9">
          <w:rPr>
            <w:rFonts w:ascii="Calibri" w:hAnsi="Calibri"/>
            <w:sz w:val="22"/>
            <w:szCs w:val="22"/>
          </w:rPr>
          <w:delText xml:space="preserve"> </w:delText>
        </w:r>
      </w:del>
      <w:ins w:id="59" w:author="Jana Kulhová" w:date="2015-08-31T14:00:00Z">
        <w:r w:rsidR="00111077" w:rsidRPr="008D1A32">
          <w:rPr>
            <w:rFonts w:ascii="Calibri" w:hAnsi="Calibri"/>
            <w:sz w:val="22"/>
            <w:szCs w:val="22"/>
          </w:rPr>
          <w:t>bez vad a nedodělků</w:t>
        </w:r>
        <w:r w:rsidR="00111077">
          <w:rPr>
            <w:rFonts w:ascii="Calibri" w:hAnsi="Calibri"/>
            <w:sz w:val="22"/>
            <w:szCs w:val="22"/>
          </w:rPr>
          <w:t>.</w:t>
        </w:r>
      </w:ins>
    </w:p>
    <w:p w14:paraId="2118C71A" w14:textId="77777777" w:rsidR="00215D84" w:rsidRPr="00433526" w:rsidRDefault="00B900FD" w:rsidP="00215D84">
      <w:pPr>
        <w:pStyle w:val="Zkladntext3"/>
        <w:numPr>
          <w:ilvl w:val="0"/>
          <w:numId w:val="1"/>
        </w:numPr>
        <w:tabs>
          <w:tab w:val="clear" w:pos="720"/>
          <w:tab w:val="num" w:pos="284"/>
        </w:tabs>
        <w:spacing w:line="360" w:lineRule="auto"/>
        <w:ind w:left="284" w:hanging="284"/>
        <w:rPr>
          <w:ins w:id="60" w:author="Jana Kulhová" w:date="2015-08-31T14:15:00Z"/>
          <w:rFonts w:ascii="Calibri" w:hAnsi="Calibri"/>
          <w:b/>
          <w:bCs/>
          <w:sz w:val="22"/>
          <w:szCs w:val="22"/>
          <w:rPrChange w:id="61" w:author="Jana Kulhová" w:date="2015-08-31T14:15:00Z">
            <w:rPr>
              <w:ins w:id="62" w:author="Jana Kulhová" w:date="2015-08-31T14:15:00Z"/>
              <w:rFonts w:ascii="Calibri" w:hAnsi="Calibri"/>
              <w:bCs/>
              <w:sz w:val="22"/>
              <w:szCs w:val="22"/>
            </w:rPr>
          </w:rPrChange>
        </w:rPr>
      </w:pPr>
      <w:r w:rsidRPr="008D1A32">
        <w:rPr>
          <w:rFonts w:ascii="Calibri" w:hAnsi="Calibri"/>
          <w:sz w:val="22"/>
          <w:szCs w:val="22"/>
        </w:rPr>
        <w:t>Místem plnění</w:t>
      </w:r>
      <w:ins w:id="63" w:author="Jana Kulhová" w:date="2015-08-31T14:14:00Z">
        <w:r w:rsidR="00433526">
          <w:rPr>
            <w:rFonts w:ascii="Calibri" w:hAnsi="Calibri"/>
            <w:sz w:val="22"/>
            <w:szCs w:val="22"/>
          </w:rPr>
          <w:t xml:space="preserve"> díla, zejména jeho instalace,</w:t>
        </w:r>
      </w:ins>
      <w:r w:rsidRPr="008D1A32">
        <w:rPr>
          <w:rFonts w:ascii="Calibri" w:hAnsi="Calibri"/>
          <w:sz w:val="22"/>
          <w:szCs w:val="22"/>
        </w:rPr>
        <w:t xml:space="preserve"> j</w:t>
      </w:r>
      <w:ins w:id="64" w:author="Jana Kulhová" w:date="2015-08-31T14:25:00Z">
        <w:r w:rsidR="00E803E2">
          <w:rPr>
            <w:rFonts w:ascii="Calibri" w:hAnsi="Calibri"/>
            <w:sz w:val="22"/>
            <w:szCs w:val="22"/>
          </w:rPr>
          <w:t xml:space="preserve">sou kanceláře v </w:t>
        </w:r>
      </w:ins>
      <w:del w:id="65" w:author="Jana Kulhová" w:date="2015-08-31T14:25:00Z">
        <w:r w:rsidRPr="008D1A32" w:rsidDel="00E803E2">
          <w:rPr>
            <w:rFonts w:ascii="Calibri" w:hAnsi="Calibri"/>
            <w:sz w:val="22"/>
            <w:szCs w:val="22"/>
          </w:rPr>
          <w:delText>e</w:delText>
        </w:r>
      </w:del>
      <w:del w:id="66" w:author="Jana Kulhová" w:date="2015-08-31T14:31:00Z">
        <w:r w:rsidRPr="008D1A32" w:rsidDel="00E803E2">
          <w:rPr>
            <w:rFonts w:ascii="Calibri" w:hAnsi="Calibri"/>
            <w:sz w:val="22"/>
            <w:szCs w:val="22"/>
          </w:rPr>
          <w:delText xml:space="preserve"> </w:delText>
        </w:r>
      </w:del>
      <w:ins w:id="67" w:author="Jana Kulhová" w:date="2015-08-31T10:26:00Z">
        <w:r w:rsidR="009021C6">
          <w:rPr>
            <w:rFonts w:ascii="Calibri" w:hAnsi="Calibri"/>
            <w:bCs/>
            <w:sz w:val="22"/>
            <w:szCs w:val="22"/>
          </w:rPr>
          <w:t>b</w:t>
        </w:r>
      </w:ins>
      <w:del w:id="68" w:author="Jana Kulhová" w:date="2015-08-31T10:26:00Z">
        <w:r w:rsidR="00215D84" w:rsidRPr="00215D84" w:rsidDel="009021C6">
          <w:rPr>
            <w:rFonts w:ascii="Calibri" w:hAnsi="Calibri"/>
            <w:bCs/>
            <w:sz w:val="22"/>
            <w:szCs w:val="22"/>
          </w:rPr>
          <w:delText>B</w:delText>
        </w:r>
      </w:del>
      <w:r w:rsidR="00215D84" w:rsidRPr="00215D84">
        <w:rPr>
          <w:rFonts w:ascii="Calibri" w:hAnsi="Calibri"/>
          <w:bCs/>
          <w:sz w:val="22"/>
          <w:szCs w:val="22"/>
        </w:rPr>
        <w:t>udov</w:t>
      </w:r>
      <w:del w:id="69" w:author="Jana Kulhová" w:date="2015-08-31T14:25:00Z">
        <w:r w:rsidR="00215D84" w:rsidRPr="00215D84" w:rsidDel="00E803E2">
          <w:rPr>
            <w:rFonts w:ascii="Calibri" w:hAnsi="Calibri"/>
            <w:bCs/>
            <w:sz w:val="22"/>
            <w:szCs w:val="22"/>
          </w:rPr>
          <w:delText>a</w:delText>
        </w:r>
      </w:del>
      <w:ins w:id="70" w:author="Jana Kulhová" w:date="2015-08-31T14:25:00Z">
        <w:r w:rsidR="00E803E2">
          <w:rPr>
            <w:rFonts w:ascii="Calibri" w:hAnsi="Calibri"/>
            <w:bCs/>
            <w:sz w:val="22"/>
            <w:szCs w:val="22"/>
          </w:rPr>
          <w:t>ě</w:t>
        </w:r>
      </w:ins>
      <w:r w:rsidR="00215D84" w:rsidRPr="00215D84">
        <w:rPr>
          <w:rFonts w:ascii="Calibri" w:hAnsi="Calibri"/>
          <w:bCs/>
          <w:sz w:val="22"/>
          <w:szCs w:val="22"/>
        </w:rPr>
        <w:t xml:space="preserve"> M</w:t>
      </w:r>
      <w:ins w:id="71" w:author="Jana Kulhová" w:date="2015-08-31T10:26:00Z">
        <w:r w:rsidR="009021C6">
          <w:rPr>
            <w:rFonts w:ascii="Calibri" w:hAnsi="Calibri"/>
            <w:bCs/>
            <w:sz w:val="22"/>
            <w:szCs w:val="22"/>
          </w:rPr>
          <w:t>ě</w:t>
        </w:r>
      </w:ins>
      <w:r w:rsidR="00215D84" w:rsidRPr="00215D84">
        <w:rPr>
          <w:rFonts w:ascii="Calibri" w:hAnsi="Calibri"/>
          <w:bCs/>
          <w:sz w:val="22"/>
          <w:szCs w:val="22"/>
        </w:rPr>
        <w:t>Ú Benešov, Masarykovo náměstí 100, 256 01 Benešov</w:t>
      </w:r>
      <w:ins w:id="72" w:author="Jana Kulhová" w:date="2015-08-31T14:30:00Z">
        <w:r w:rsidR="00E803E2">
          <w:rPr>
            <w:rFonts w:ascii="Calibri" w:hAnsi="Calibri"/>
            <w:bCs/>
            <w:sz w:val="22"/>
            <w:szCs w:val="22"/>
          </w:rPr>
          <w:t xml:space="preserve">. Místem plnění díla, zejména jeho výroba a zhotovení je </w:t>
        </w:r>
      </w:ins>
      <w:ins w:id="73" w:author="Jana Kulhová" w:date="2015-08-31T14:31:00Z">
        <w:r w:rsidR="00E803E2">
          <w:rPr>
            <w:rFonts w:ascii="Calibri" w:hAnsi="Calibri"/>
            <w:bCs/>
            <w:sz w:val="22"/>
            <w:szCs w:val="22"/>
          </w:rPr>
          <w:t>sídlo/provozovna zhotovitele.</w:t>
        </w:r>
      </w:ins>
    </w:p>
    <w:p w14:paraId="4E9AFC0C" w14:textId="77777777" w:rsidR="00433526" w:rsidRPr="00215D84" w:rsidRDefault="00433526" w:rsidP="00215D84">
      <w:pPr>
        <w:pStyle w:val="Zkladntext3"/>
        <w:numPr>
          <w:ilvl w:val="0"/>
          <w:numId w:val="1"/>
        </w:numPr>
        <w:tabs>
          <w:tab w:val="clear" w:pos="720"/>
          <w:tab w:val="num" w:pos="284"/>
        </w:tabs>
        <w:spacing w:line="360" w:lineRule="auto"/>
        <w:ind w:left="284" w:hanging="284"/>
        <w:rPr>
          <w:rFonts w:ascii="Calibri" w:hAnsi="Calibri"/>
          <w:b/>
          <w:bCs/>
          <w:sz w:val="22"/>
          <w:szCs w:val="22"/>
        </w:rPr>
      </w:pPr>
      <w:ins w:id="74" w:author="Jana Kulhová" w:date="2015-08-31T14:15:00Z">
        <w:r>
          <w:rPr>
            <w:rFonts w:ascii="Calibri" w:hAnsi="Calibri"/>
            <w:bCs/>
            <w:sz w:val="22"/>
            <w:szCs w:val="22"/>
          </w:rPr>
          <w:t>O předání díla bude sepsán písemný protokol.</w:t>
        </w:r>
      </w:ins>
    </w:p>
    <w:p w14:paraId="2AC43CC4" w14:textId="77777777" w:rsidR="00B900FD" w:rsidRPr="008D1A32" w:rsidRDefault="00B900FD" w:rsidP="00215D84">
      <w:pPr>
        <w:pStyle w:val="Zkladntext3"/>
        <w:spacing w:line="360" w:lineRule="auto"/>
        <w:ind w:left="284"/>
        <w:rPr>
          <w:rFonts w:ascii="Calibri" w:hAnsi="Calibri"/>
          <w:sz w:val="22"/>
          <w:szCs w:val="22"/>
        </w:rPr>
      </w:pPr>
    </w:p>
    <w:p w14:paraId="455BEDF7" w14:textId="77777777" w:rsidR="00B900FD" w:rsidRPr="008D1A32" w:rsidRDefault="00B900FD" w:rsidP="00517E6D">
      <w:pPr>
        <w:pStyle w:val="Nadpis5"/>
        <w:rPr>
          <w:rFonts w:ascii="Calibri" w:hAnsi="Calibri"/>
          <w:b/>
          <w:bCs/>
          <w:sz w:val="28"/>
          <w:szCs w:val="28"/>
          <w:u w:val="none"/>
        </w:rPr>
      </w:pPr>
      <w:r w:rsidRPr="008D1A32">
        <w:rPr>
          <w:rFonts w:ascii="Calibri" w:hAnsi="Calibri"/>
          <w:b/>
          <w:bCs/>
          <w:sz w:val="28"/>
          <w:szCs w:val="28"/>
          <w:u w:val="none"/>
        </w:rPr>
        <w:t>IV.</w:t>
      </w:r>
    </w:p>
    <w:p w14:paraId="72C4F07F" w14:textId="77777777" w:rsidR="00B900FD" w:rsidRPr="008D1A32" w:rsidRDefault="00B900FD" w:rsidP="00517E6D">
      <w:pPr>
        <w:pStyle w:val="Nadpis5"/>
        <w:rPr>
          <w:rFonts w:ascii="Calibri" w:hAnsi="Calibri"/>
          <w:b/>
          <w:bCs/>
          <w:sz w:val="28"/>
          <w:szCs w:val="28"/>
        </w:rPr>
      </w:pPr>
      <w:r w:rsidRPr="008D1A32">
        <w:rPr>
          <w:rFonts w:ascii="Calibri" w:hAnsi="Calibri"/>
          <w:b/>
          <w:bCs/>
          <w:sz w:val="28"/>
          <w:szCs w:val="28"/>
        </w:rPr>
        <w:t xml:space="preserve">Cena  díla  </w:t>
      </w:r>
    </w:p>
    <w:p w14:paraId="084B3B31" w14:textId="77777777" w:rsidR="00B900FD" w:rsidRPr="008D1A32" w:rsidRDefault="00B900FD" w:rsidP="00517E6D">
      <w:pPr>
        <w:jc w:val="center"/>
        <w:rPr>
          <w:rFonts w:ascii="Calibri" w:hAnsi="Calibri"/>
          <w:sz w:val="22"/>
          <w:szCs w:val="22"/>
          <w:u w:val="single"/>
          <w:lang w:val="cs-CZ"/>
        </w:rPr>
      </w:pPr>
    </w:p>
    <w:p w14:paraId="492A6E70" w14:textId="77777777" w:rsidR="00B900FD" w:rsidRPr="00860FF9" w:rsidRDefault="00B900FD" w:rsidP="00A43159">
      <w:pPr>
        <w:numPr>
          <w:ilvl w:val="0"/>
          <w:numId w:val="4"/>
        </w:numPr>
        <w:tabs>
          <w:tab w:val="clear" w:pos="720"/>
          <w:tab w:val="num" w:pos="426"/>
        </w:tabs>
        <w:spacing w:line="360" w:lineRule="auto"/>
        <w:ind w:left="426"/>
        <w:jc w:val="both"/>
        <w:rPr>
          <w:rFonts w:ascii="Calibri" w:hAnsi="Calibri"/>
          <w:sz w:val="22"/>
          <w:szCs w:val="22"/>
          <w:lang w:val="cs-CZ"/>
        </w:rPr>
      </w:pPr>
      <w:r w:rsidRPr="008D1A32">
        <w:rPr>
          <w:rFonts w:ascii="Calibri" w:hAnsi="Calibri"/>
          <w:sz w:val="22"/>
          <w:szCs w:val="22"/>
          <w:lang w:val="cs-CZ"/>
        </w:rPr>
        <w:t>Cena za zhotovení díla v rozsahu čl. II. této smlouvy je stanovena jako cena pevn</w:t>
      </w:r>
      <w:r w:rsidR="00860FF9">
        <w:rPr>
          <w:rFonts w:ascii="Calibri" w:hAnsi="Calibri"/>
          <w:sz w:val="22"/>
          <w:szCs w:val="22"/>
          <w:lang w:val="cs-CZ"/>
        </w:rPr>
        <w:t>á, konečná za kompletní dodávku.</w:t>
      </w:r>
    </w:p>
    <w:p w14:paraId="7BDB9BE5" w14:textId="77777777" w:rsidR="0042253E" w:rsidRPr="0042253E" w:rsidRDefault="0042253E" w:rsidP="0042253E">
      <w:pPr>
        <w:numPr>
          <w:ilvl w:val="0"/>
          <w:numId w:val="4"/>
        </w:numPr>
        <w:tabs>
          <w:tab w:val="clear" w:pos="720"/>
          <w:tab w:val="num" w:pos="426"/>
        </w:tabs>
        <w:spacing w:line="360" w:lineRule="auto"/>
        <w:ind w:left="426"/>
        <w:jc w:val="both"/>
        <w:rPr>
          <w:rFonts w:asciiTheme="minorHAnsi" w:hAnsiTheme="minorHAnsi"/>
          <w:sz w:val="22"/>
          <w:szCs w:val="22"/>
          <w:lang w:val="cs-CZ"/>
        </w:rPr>
      </w:pPr>
      <w:r w:rsidRPr="0042253E">
        <w:rPr>
          <w:rFonts w:asciiTheme="minorHAnsi" w:hAnsiTheme="minorHAnsi"/>
          <w:b/>
          <w:sz w:val="22"/>
          <w:szCs w:val="22"/>
          <w:lang w:val="cs-CZ"/>
        </w:rPr>
        <w:t>Cena za zhotovené dílo činí:</w:t>
      </w:r>
    </w:p>
    <w:p w14:paraId="32F89EE5" w14:textId="77777777" w:rsidR="0042253E" w:rsidRPr="0042253E" w:rsidRDefault="0042253E" w:rsidP="0042253E">
      <w:pPr>
        <w:spacing w:line="360" w:lineRule="auto"/>
        <w:ind w:left="426"/>
        <w:jc w:val="both"/>
        <w:rPr>
          <w:rFonts w:asciiTheme="minorHAnsi" w:hAnsiTheme="minorHAnsi"/>
          <w:sz w:val="22"/>
          <w:szCs w:val="22"/>
          <w:lang w:val="cs-CZ"/>
        </w:rPr>
      </w:pPr>
      <w:r w:rsidRPr="0042253E">
        <w:rPr>
          <w:rFonts w:asciiTheme="minorHAnsi" w:hAnsiTheme="minorHAnsi"/>
          <w:sz w:val="22"/>
          <w:szCs w:val="22"/>
          <w:lang w:val="cs-CZ"/>
        </w:rPr>
        <w:t>Cena bez DPH</w:t>
      </w:r>
      <w:r w:rsidRPr="0042253E">
        <w:rPr>
          <w:rFonts w:asciiTheme="minorHAnsi" w:hAnsiTheme="minorHAnsi"/>
          <w:sz w:val="22"/>
          <w:szCs w:val="22"/>
          <w:lang w:val="cs-CZ"/>
        </w:rPr>
        <w:tab/>
      </w:r>
      <w:r w:rsidRPr="0042253E">
        <w:rPr>
          <w:rFonts w:asciiTheme="minorHAnsi" w:hAnsiTheme="minorHAnsi"/>
          <w:sz w:val="22"/>
          <w:szCs w:val="22"/>
          <w:lang w:val="cs-CZ"/>
        </w:rPr>
        <w:tab/>
      </w:r>
      <w:r w:rsidRPr="0042253E">
        <w:rPr>
          <w:rFonts w:asciiTheme="minorHAnsi" w:hAnsiTheme="minorHAnsi"/>
          <w:sz w:val="22"/>
          <w:szCs w:val="22"/>
          <w:lang w:val="cs-CZ"/>
        </w:rPr>
        <w:tab/>
      </w:r>
    </w:p>
    <w:p w14:paraId="06F49707" w14:textId="77777777" w:rsidR="0042253E" w:rsidRPr="0042253E" w:rsidRDefault="0042253E" w:rsidP="0042253E">
      <w:pPr>
        <w:spacing w:line="360" w:lineRule="auto"/>
        <w:ind w:left="426"/>
        <w:jc w:val="both"/>
        <w:rPr>
          <w:rFonts w:asciiTheme="minorHAnsi" w:hAnsiTheme="minorHAnsi"/>
          <w:sz w:val="22"/>
          <w:szCs w:val="22"/>
          <w:u w:val="single"/>
          <w:lang w:val="cs-CZ"/>
        </w:rPr>
      </w:pPr>
      <w:r w:rsidRPr="0042253E">
        <w:rPr>
          <w:rFonts w:asciiTheme="minorHAnsi" w:hAnsiTheme="minorHAnsi"/>
          <w:sz w:val="22"/>
          <w:szCs w:val="22"/>
          <w:lang w:val="cs-CZ"/>
        </w:rPr>
        <w:t>Cena s 21% DPH</w:t>
      </w:r>
      <w:r w:rsidRPr="0042253E">
        <w:rPr>
          <w:rFonts w:asciiTheme="minorHAnsi" w:hAnsiTheme="minorHAnsi"/>
          <w:sz w:val="22"/>
          <w:szCs w:val="22"/>
          <w:u w:val="single"/>
          <w:lang w:val="cs-CZ"/>
        </w:rPr>
        <w:t xml:space="preserve">                    </w:t>
      </w:r>
    </w:p>
    <w:p w14:paraId="7052A73B" w14:textId="77777777" w:rsidR="008D0196" w:rsidRPr="0042253E" w:rsidRDefault="0042253E" w:rsidP="0042253E">
      <w:pPr>
        <w:spacing w:line="360" w:lineRule="auto"/>
        <w:ind w:firstLine="426"/>
        <w:jc w:val="both"/>
        <w:rPr>
          <w:rFonts w:ascii="Times New Roman" w:hAnsi="Times New Roman"/>
          <w:b/>
          <w:sz w:val="24"/>
          <w:lang w:val="cs-CZ"/>
        </w:rPr>
      </w:pPr>
      <w:r w:rsidRPr="0042253E">
        <w:rPr>
          <w:rFonts w:asciiTheme="minorHAnsi" w:hAnsiTheme="minorHAnsi"/>
          <w:b/>
          <w:sz w:val="22"/>
          <w:szCs w:val="22"/>
          <w:lang w:val="cs-CZ"/>
        </w:rPr>
        <w:t>Cena za dílo celkem včetně DPH</w:t>
      </w:r>
      <w:r>
        <w:rPr>
          <w:rFonts w:ascii="Times New Roman" w:hAnsi="Times New Roman"/>
          <w:b/>
          <w:sz w:val="24"/>
          <w:lang w:val="cs-CZ"/>
        </w:rPr>
        <w:tab/>
        <w:t xml:space="preserve">              </w:t>
      </w:r>
    </w:p>
    <w:p w14:paraId="2DE66B69" w14:textId="77777777" w:rsidR="00B900FD" w:rsidRPr="008D1A32" w:rsidRDefault="00B900FD" w:rsidP="00517E6D">
      <w:pPr>
        <w:numPr>
          <w:ilvl w:val="0"/>
          <w:numId w:val="4"/>
        </w:numPr>
        <w:tabs>
          <w:tab w:val="clear" w:pos="720"/>
          <w:tab w:val="num" w:pos="426"/>
        </w:tabs>
        <w:spacing w:line="360" w:lineRule="auto"/>
        <w:ind w:left="426"/>
        <w:jc w:val="both"/>
        <w:rPr>
          <w:rFonts w:ascii="Calibri" w:hAnsi="Calibri"/>
          <w:sz w:val="22"/>
          <w:szCs w:val="22"/>
          <w:lang w:val="cs-CZ"/>
        </w:rPr>
      </w:pPr>
      <w:r w:rsidRPr="008D1A32">
        <w:rPr>
          <w:rFonts w:ascii="Calibri" w:hAnsi="Calibri"/>
          <w:sz w:val="22"/>
          <w:szCs w:val="22"/>
          <w:lang w:val="cs-CZ"/>
        </w:rPr>
        <w:t>Cena díla podle čl. IV. je cenou nejvýše přípustnou a je možno ji překročit pouze z požadavku objednatele a pouze tehdy, pokud dojde při vlastní realizaci ke změně předmětu veřejné zakázky. Za změnu se považuje taková změna vyžádaná ze strany objednatele, při které dojde ke zvýšení nebo snížení rozsahu oproti projektové dokumentaci.</w:t>
      </w:r>
    </w:p>
    <w:p w14:paraId="7BB3610D" w14:textId="77777777" w:rsidR="00B900FD" w:rsidRPr="008D1A32" w:rsidRDefault="00B900FD" w:rsidP="00864E3D">
      <w:pPr>
        <w:numPr>
          <w:ilvl w:val="0"/>
          <w:numId w:val="4"/>
        </w:numPr>
        <w:tabs>
          <w:tab w:val="clear" w:pos="720"/>
          <w:tab w:val="num" w:pos="426"/>
        </w:tabs>
        <w:spacing w:line="360" w:lineRule="auto"/>
        <w:ind w:left="426"/>
        <w:jc w:val="both"/>
        <w:rPr>
          <w:rFonts w:ascii="Calibri" w:hAnsi="Calibri"/>
          <w:sz w:val="22"/>
          <w:szCs w:val="22"/>
          <w:lang w:val="cs-CZ"/>
        </w:rPr>
      </w:pPr>
      <w:r w:rsidRPr="008D1A32">
        <w:rPr>
          <w:rFonts w:ascii="Calibri" w:hAnsi="Calibri"/>
          <w:sz w:val="22"/>
          <w:szCs w:val="22"/>
        </w:rPr>
        <w:lastRenderedPageBreak/>
        <w:t>Součástí celkové ceny díla jsou i práce a dodávky, které v dokumentaci nebo popise díla uvedeny nejsou, ale o kterých zhotovitel vzhledem ke svým odborným znalostem vědět měl nebo vědět mohl.</w:t>
      </w:r>
    </w:p>
    <w:p w14:paraId="2B9F1B9F" w14:textId="77777777" w:rsidR="00B900FD" w:rsidRPr="008D1A32" w:rsidRDefault="00B900FD" w:rsidP="00517E6D">
      <w:pPr>
        <w:numPr>
          <w:ilvl w:val="0"/>
          <w:numId w:val="4"/>
        </w:numPr>
        <w:tabs>
          <w:tab w:val="clear" w:pos="720"/>
          <w:tab w:val="num" w:pos="426"/>
        </w:tabs>
        <w:spacing w:line="360" w:lineRule="auto"/>
        <w:ind w:left="426"/>
        <w:jc w:val="both"/>
        <w:rPr>
          <w:rFonts w:ascii="Calibri" w:hAnsi="Calibri"/>
          <w:sz w:val="22"/>
          <w:szCs w:val="22"/>
          <w:lang w:val="cs-CZ"/>
        </w:rPr>
      </w:pPr>
      <w:r w:rsidRPr="008D1A32">
        <w:rPr>
          <w:rFonts w:ascii="Calibri" w:hAnsi="Calibri"/>
          <w:sz w:val="22"/>
          <w:szCs w:val="22"/>
          <w:lang w:val="cs-CZ"/>
        </w:rPr>
        <w:t>Nabídkovou cenu nelze překročit z vůle zhotovitele. Na veškeré změny jak předmětu díla, tak změny nabídkové ceny musí být uzavřen dodatek ke smlouvě o dílo.</w:t>
      </w:r>
    </w:p>
    <w:p w14:paraId="11F36BD2" w14:textId="77777777" w:rsidR="00B900FD" w:rsidRPr="008D1A32" w:rsidDel="00C227AB" w:rsidRDefault="00B900FD" w:rsidP="00C227AB">
      <w:pPr>
        <w:numPr>
          <w:ilvl w:val="0"/>
          <w:numId w:val="4"/>
        </w:numPr>
        <w:tabs>
          <w:tab w:val="clear" w:pos="720"/>
          <w:tab w:val="num" w:pos="426"/>
        </w:tabs>
        <w:spacing w:line="360" w:lineRule="auto"/>
        <w:ind w:left="426"/>
        <w:jc w:val="both"/>
        <w:rPr>
          <w:del w:id="75" w:author="Jana Kulhová" w:date="2015-08-31T14:54:00Z"/>
          <w:rFonts w:ascii="Calibri" w:hAnsi="Calibri"/>
          <w:sz w:val="22"/>
          <w:szCs w:val="22"/>
          <w:lang w:val="cs-CZ"/>
        </w:rPr>
      </w:pPr>
      <w:r w:rsidRPr="00C227AB">
        <w:rPr>
          <w:rFonts w:ascii="Calibri" w:hAnsi="Calibri"/>
          <w:sz w:val="22"/>
          <w:szCs w:val="22"/>
          <w:lang w:val="cs-CZ"/>
        </w:rPr>
        <w:t xml:space="preserve">Nedílnou součástí této smlouvy je položkový rozpočet, který byl </w:t>
      </w:r>
      <w:ins w:id="76" w:author="Jana Kulhová" w:date="2015-08-31T14:54:00Z">
        <w:r w:rsidR="00C227AB" w:rsidRPr="00C227AB">
          <w:rPr>
            <w:rFonts w:ascii="Calibri" w:hAnsi="Calibri"/>
            <w:sz w:val="22"/>
            <w:szCs w:val="22"/>
            <w:lang w:val="cs-CZ"/>
          </w:rPr>
          <w:t xml:space="preserve">dodavatelem </w:t>
        </w:r>
      </w:ins>
      <w:r w:rsidRPr="00C227AB">
        <w:rPr>
          <w:rFonts w:ascii="Calibri" w:hAnsi="Calibri"/>
          <w:sz w:val="22"/>
          <w:szCs w:val="22"/>
          <w:lang w:val="cs-CZ"/>
        </w:rPr>
        <w:t>předložen jako nabídková cena</w:t>
      </w:r>
      <w:ins w:id="77" w:author="Jana Kulhová" w:date="2015-08-31T14:47:00Z">
        <w:r w:rsidR="00A161A0" w:rsidRPr="00C227AB">
          <w:rPr>
            <w:rFonts w:ascii="Calibri" w:hAnsi="Calibri"/>
            <w:sz w:val="22"/>
            <w:szCs w:val="22"/>
            <w:lang w:val="cs-CZ"/>
          </w:rPr>
          <w:t xml:space="preserve"> ve výběrovém řízení</w:t>
        </w:r>
      </w:ins>
      <w:ins w:id="78" w:author="Jana Kulhová" w:date="2015-08-31T14:55:00Z">
        <w:r w:rsidR="00C227AB">
          <w:rPr>
            <w:rFonts w:ascii="Calibri" w:hAnsi="Calibri"/>
            <w:sz w:val="22"/>
            <w:szCs w:val="22"/>
            <w:lang w:val="cs-CZ"/>
          </w:rPr>
          <w:t xml:space="preserve"> uvedenému v čl. II této smlouvy.</w:t>
        </w:r>
      </w:ins>
      <w:del w:id="79" w:author="Jana Kulhová" w:date="2015-08-31T14:52:00Z">
        <w:r w:rsidRPr="008D1A32" w:rsidDel="00C227AB">
          <w:rPr>
            <w:rFonts w:ascii="Calibri" w:hAnsi="Calibri"/>
            <w:sz w:val="22"/>
            <w:szCs w:val="22"/>
            <w:lang w:val="cs-CZ"/>
          </w:rPr>
          <w:delText>.</w:delText>
        </w:r>
      </w:del>
      <w:del w:id="80" w:author="Jana Kulhová" w:date="2015-08-31T14:54:00Z">
        <w:r w:rsidRPr="008D1A32" w:rsidDel="00C227AB">
          <w:rPr>
            <w:rFonts w:ascii="Calibri" w:hAnsi="Calibri"/>
            <w:sz w:val="22"/>
            <w:szCs w:val="22"/>
            <w:lang w:val="cs-CZ"/>
          </w:rPr>
          <w:delText xml:space="preserve"> </w:delText>
        </w:r>
      </w:del>
    </w:p>
    <w:p w14:paraId="427C0E96" w14:textId="77777777" w:rsidR="005A5DB8" w:rsidRPr="00C227AB" w:rsidRDefault="005A5DB8" w:rsidP="00C227AB">
      <w:pPr>
        <w:spacing w:line="360" w:lineRule="auto"/>
        <w:ind w:left="426"/>
        <w:jc w:val="both"/>
        <w:rPr>
          <w:rFonts w:ascii="Calibri" w:hAnsi="Calibri"/>
          <w:sz w:val="22"/>
          <w:szCs w:val="22"/>
          <w:lang w:val="cs-CZ"/>
        </w:rPr>
      </w:pPr>
    </w:p>
    <w:p w14:paraId="2C486C48" w14:textId="77777777" w:rsidR="0069237F" w:rsidRDefault="0069237F" w:rsidP="00517E6D">
      <w:pPr>
        <w:jc w:val="center"/>
        <w:rPr>
          <w:rFonts w:ascii="Calibri" w:hAnsi="Calibri"/>
          <w:b/>
          <w:sz w:val="28"/>
          <w:szCs w:val="28"/>
          <w:lang w:val="cs-CZ"/>
        </w:rPr>
      </w:pPr>
    </w:p>
    <w:p w14:paraId="716ECD30" w14:textId="77777777" w:rsidR="0069237F" w:rsidRDefault="0069237F" w:rsidP="00517E6D">
      <w:pPr>
        <w:jc w:val="center"/>
        <w:rPr>
          <w:rFonts w:ascii="Calibri" w:hAnsi="Calibri"/>
          <w:b/>
          <w:sz w:val="28"/>
          <w:szCs w:val="28"/>
          <w:lang w:val="cs-CZ"/>
        </w:rPr>
      </w:pPr>
    </w:p>
    <w:p w14:paraId="42C28BC5" w14:textId="77777777" w:rsidR="00B900FD" w:rsidRPr="008D1A32" w:rsidRDefault="00B900FD" w:rsidP="00517E6D">
      <w:pPr>
        <w:jc w:val="center"/>
        <w:rPr>
          <w:rFonts w:ascii="Calibri" w:hAnsi="Calibri"/>
          <w:b/>
          <w:sz w:val="28"/>
          <w:szCs w:val="28"/>
          <w:lang w:val="cs-CZ"/>
        </w:rPr>
      </w:pPr>
      <w:r w:rsidRPr="008D1A32">
        <w:rPr>
          <w:rFonts w:ascii="Calibri" w:hAnsi="Calibri"/>
          <w:b/>
          <w:sz w:val="28"/>
          <w:szCs w:val="28"/>
          <w:lang w:val="cs-CZ"/>
        </w:rPr>
        <w:t>V.</w:t>
      </w:r>
    </w:p>
    <w:p w14:paraId="3C78DC9C" w14:textId="77777777" w:rsidR="00B900FD" w:rsidRPr="008D1A32" w:rsidRDefault="00B900FD" w:rsidP="00517E6D">
      <w:pPr>
        <w:pStyle w:val="Nadpis5"/>
        <w:rPr>
          <w:rFonts w:ascii="Calibri" w:hAnsi="Calibri"/>
          <w:b/>
          <w:bCs/>
          <w:sz w:val="28"/>
          <w:szCs w:val="28"/>
        </w:rPr>
      </w:pPr>
      <w:r w:rsidRPr="008D1A32">
        <w:rPr>
          <w:rFonts w:ascii="Calibri" w:hAnsi="Calibri"/>
          <w:b/>
          <w:bCs/>
          <w:sz w:val="28"/>
          <w:szCs w:val="28"/>
        </w:rPr>
        <w:t>Platební  podmínky</w:t>
      </w:r>
    </w:p>
    <w:p w14:paraId="03B41090" w14:textId="77777777" w:rsidR="00B900FD" w:rsidRPr="008D1A32" w:rsidRDefault="00B900FD" w:rsidP="00517E6D">
      <w:pPr>
        <w:jc w:val="both"/>
        <w:rPr>
          <w:rFonts w:ascii="Calibri" w:hAnsi="Calibri"/>
          <w:sz w:val="22"/>
          <w:szCs w:val="22"/>
          <w:lang w:val="cs-CZ"/>
        </w:rPr>
      </w:pPr>
    </w:p>
    <w:p w14:paraId="2DEC0728" w14:textId="77777777" w:rsidR="00B900FD" w:rsidRPr="008D1A32" w:rsidRDefault="00B900FD" w:rsidP="00517E6D">
      <w:pPr>
        <w:pStyle w:val="Zkladntextodsazen"/>
        <w:numPr>
          <w:ilvl w:val="0"/>
          <w:numId w:val="5"/>
        </w:numPr>
        <w:tabs>
          <w:tab w:val="clear" w:pos="720"/>
          <w:tab w:val="num" w:pos="426"/>
          <w:tab w:val="left" w:leader="dot" w:pos="5103"/>
        </w:tabs>
        <w:spacing w:line="360" w:lineRule="auto"/>
        <w:ind w:left="425" w:hanging="357"/>
        <w:rPr>
          <w:rFonts w:ascii="Calibri" w:hAnsi="Calibri"/>
          <w:bCs/>
          <w:sz w:val="22"/>
          <w:szCs w:val="22"/>
        </w:rPr>
      </w:pPr>
      <w:r w:rsidRPr="008D1A32">
        <w:rPr>
          <w:rFonts w:ascii="Calibri" w:hAnsi="Calibri"/>
          <w:sz w:val="22"/>
          <w:szCs w:val="22"/>
        </w:rPr>
        <w:t xml:space="preserve">Úhrada za plnění smlouvy bude prováděna na základě daňových dokladů, vystavených zhotovitelem za každý kalendářní měsíc po dodání a převzetí části plnění veřejné zakázky.  </w:t>
      </w:r>
    </w:p>
    <w:p w14:paraId="52DB4EC4" w14:textId="77777777" w:rsidR="00B900FD" w:rsidRPr="008D1A32" w:rsidRDefault="00B900FD" w:rsidP="007B6C87">
      <w:pPr>
        <w:pStyle w:val="Zkladntextodsazen"/>
        <w:numPr>
          <w:ilvl w:val="0"/>
          <w:numId w:val="5"/>
        </w:numPr>
        <w:tabs>
          <w:tab w:val="clear" w:pos="720"/>
          <w:tab w:val="num" w:pos="426"/>
          <w:tab w:val="left" w:leader="dot" w:pos="5103"/>
        </w:tabs>
        <w:spacing w:line="360" w:lineRule="auto"/>
        <w:ind w:left="425" w:hanging="357"/>
        <w:rPr>
          <w:rFonts w:ascii="Calibri" w:hAnsi="Calibri"/>
          <w:sz w:val="22"/>
          <w:szCs w:val="22"/>
        </w:rPr>
      </w:pPr>
      <w:r w:rsidRPr="008D1A32">
        <w:rPr>
          <w:rFonts w:ascii="Calibri" w:hAnsi="Calibri"/>
          <w:w w:val="107"/>
          <w:sz w:val="22"/>
          <w:szCs w:val="22"/>
        </w:rPr>
        <w:t>Pro</w:t>
      </w:r>
      <w:r w:rsidRPr="008D1A32">
        <w:rPr>
          <w:rFonts w:ascii="Calibri" w:hAnsi="Calibri"/>
          <w:sz w:val="22"/>
          <w:szCs w:val="22"/>
        </w:rPr>
        <w:t>vedené práce a dodávky, oceněné podle položkového rozpočtu a nerozporované zadavatelem, budou hrazeny na zá</w:t>
      </w:r>
      <w:r w:rsidR="0069237F">
        <w:rPr>
          <w:rFonts w:ascii="Calibri" w:hAnsi="Calibri"/>
          <w:sz w:val="22"/>
          <w:szCs w:val="22"/>
        </w:rPr>
        <w:t>kladě soupisu provedených prací</w:t>
      </w:r>
      <w:r w:rsidRPr="008D1A32">
        <w:rPr>
          <w:rFonts w:ascii="Calibri" w:hAnsi="Calibri"/>
          <w:sz w:val="22"/>
          <w:szCs w:val="22"/>
        </w:rPr>
        <w:t>. Tento soupis provedených prací bude přílohou faktury.</w:t>
      </w:r>
    </w:p>
    <w:p w14:paraId="426988C0" w14:textId="77777777" w:rsidR="00B900FD" w:rsidRPr="008D1A32" w:rsidRDefault="00B900FD" w:rsidP="00AF27F3">
      <w:pPr>
        <w:pStyle w:val="Zkladntextodsazen"/>
        <w:numPr>
          <w:ilvl w:val="0"/>
          <w:numId w:val="5"/>
        </w:numPr>
        <w:tabs>
          <w:tab w:val="clear" w:pos="720"/>
          <w:tab w:val="num" w:pos="426"/>
          <w:tab w:val="left" w:leader="dot" w:pos="5103"/>
        </w:tabs>
        <w:spacing w:line="360" w:lineRule="auto"/>
        <w:ind w:left="425" w:hanging="357"/>
        <w:rPr>
          <w:rFonts w:ascii="Calibri" w:hAnsi="Calibri"/>
          <w:sz w:val="22"/>
          <w:szCs w:val="22"/>
        </w:rPr>
      </w:pPr>
      <w:r w:rsidRPr="008D1A32">
        <w:rPr>
          <w:rFonts w:ascii="Calibri" w:hAnsi="Calibri"/>
          <w:sz w:val="22"/>
          <w:szCs w:val="22"/>
        </w:rPr>
        <w:t xml:space="preserve">Všechny faktury zhotovitele budou předkládány v jednom vyhotovení a musí splňovat všechny </w:t>
      </w:r>
      <w:del w:id="81" w:author="Jana Kulhová" w:date="2015-08-31T11:05:00Z">
        <w:r w:rsidRPr="008D1A32" w:rsidDel="00371B34">
          <w:rPr>
            <w:rFonts w:ascii="Calibri" w:hAnsi="Calibri"/>
            <w:sz w:val="22"/>
            <w:szCs w:val="22"/>
          </w:rPr>
          <w:delText xml:space="preserve">obvyklé </w:delText>
        </w:r>
      </w:del>
      <w:r w:rsidRPr="008D1A32">
        <w:rPr>
          <w:rFonts w:ascii="Calibri" w:hAnsi="Calibri"/>
          <w:sz w:val="22"/>
          <w:szCs w:val="22"/>
        </w:rPr>
        <w:t>náležitosti platebních dokladů</w:t>
      </w:r>
      <w:ins w:id="82" w:author="Jana Kulhová" w:date="2015-08-31T11:05:00Z">
        <w:r w:rsidR="00371B34" w:rsidRPr="00371B34">
          <w:rPr>
            <w:rFonts w:ascii="Calibri" w:hAnsi="Calibri"/>
            <w:sz w:val="22"/>
            <w:szCs w:val="22"/>
          </w:rPr>
          <w:t xml:space="preserve"> </w:t>
        </w:r>
        <w:r w:rsidR="00371B34">
          <w:rPr>
            <w:rFonts w:ascii="Calibri" w:hAnsi="Calibri"/>
            <w:sz w:val="22"/>
            <w:szCs w:val="22"/>
          </w:rPr>
          <w:t xml:space="preserve">podle </w:t>
        </w:r>
        <w:r w:rsidR="00371B34" w:rsidRPr="008D1A32">
          <w:rPr>
            <w:rFonts w:ascii="Calibri" w:hAnsi="Calibri"/>
            <w:sz w:val="22"/>
            <w:szCs w:val="22"/>
          </w:rPr>
          <w:t xml:space="preserve">zákona č. </w:t>
        </w:r>
        <w:r w:rsidR="00371B34">
          <w:rPr>
            <w:rFonts w:ascii="Calibri" w:hAnsi="Calibri"/>
            <w:sz w:val="22"/>
            <w:szCs w:val="22"/>
          </w:rPr>
          <w:t>235/2004</w:t>
        </w:r>
        <w:r w:rsidR="00371B34" w:rsidRPr="008D1A32">
          <w:rPr>
            <w:rFonts w:ascii="Calibri" w:hAnsi="Calibri"/>
            <w:sz w:val="22"/>
            <w:szCs w:val="22"/>
          </w:rPr>
          <w:t xml:space="preserve"> Sb.</w:t>
        </w:r>
        <w:r w:rsidR="00371B34">
          <w:rPr>
            <w:rFonts w:ascii="Calibri" w:hAnsi="Calibri"/>
            <w:sz w:val="22"/>
            <w:szCs w:val="22"/>
          </w:rPr>
          <w:t xml:space="preserve">, </w:t>
        </w:r>
        <w:r w:rsidR="00371B34">
          <w:rPr>
            <w:szCs w:val="24"/>
          </w:rPr>
          <w:t>o dani z přidané hodnoty v platném znění a zákona č. 563/1991 Sb., o účetnictví v platném znění</w:t>
        </w:r>
        <w:r w:rsidR="00371B34">
          <w:rPr>
            <w:rFonts w:ascii="Calibri" w:hAnsi="Calibri"/>
            <w:sz w:val="22"/>
            <w:szCs w:val="22"/>
          </w:rPr>
          <w:t xml:space="preserve">, zejména: </w:t>
        </w:r>
      </w:ins>
      <w:del w:id="83" w:author="Jana Kulhová" w:date="2015-08-31T10:49:00Z">
        <w:r w:rsidRPr="008D1A32" w:rsidDel="00B236FD">
          <w:rPr>
            <w:rFonts w:ascii="Calibri" w:hAnsi="Calibri"/>
            <w:sz w:val="22"/>
            <w:szCs w:val="22"/>
          </w:rPr>
          <w:delText>, zejména</w:delText>
        </w:r>
      </w:del>
      <w:r w:rsidRPr="008D1A32">
        <w:rPr>
          <w:rFonts w:ascii="Calibri" w:hAnsi="Calibri"/>
          <w:sz w:val="22"/>
          <w:szCs w:val="22"/>
        </w:rPr>
        <w:t xml:space="preserve"> :</w:t>
      </w:r>
    </w:p>
    <w:p w14:paraId="65AFF588" w14:textId="77777777" w:rsidR="00B900FD" w:rsidRPr="008D1A32" w:rsidRDefault="00B900FD" w:rsidP="00AF27F3">
      <w:pPr>
        <w:spacing w:line="360" w:lineRule="auto"/>
        <w:ind w:left="426"/>
        <w:jc w:val="both"/>
        <w:rPr>
          <w:rFonts w:ascii="Calibri" w:hAnsi="Calibri"/>
          <w:sz w:val="22"/>
          <w:szCs w:val="22"/>
        </w:rPr>
      </w:pPr>
      <w:r w:rsidRPr="008D1A32">
        <w:rPr>
          <w:rFonts w:ascii="Calibri" w:hAnsi="Calibri"/>
          <w:sz w:val="22"/>
          <w:szCs w:val="22"/>
        </w:rPr>
        <w:t>- označení faktury a číslo,</w:t>
      </w:r>
    </w:p>
    <w:p w14:paraId="2A6B3CB2" w14:textId="77777777" w:rsidR="00B900FD" w:rsidRPr="008D1A32" w:rsidRDefault="00B900FD" w:rsidP="00AF27F3">
      <w:pPr>
        <w:spacing w:line="360" w:lineRule="auto"/>
        <w:ind w:left="426"/>
        <w:jc w:val="both"/>
        <w:rPr>
          <w:rFonts w:ascii="Calibri" w:hAnsi="Calibri"/>
          <w:sz w:val="22"/>
          <w:szCs w:val="22"/>
        </w:rPr>
      </w:pPr>
      <w:r w:rsidRPr="008D1A32">
        <w:rPr>
          <w:rFonts w:ascii="Calibri" w:hAnsi="Calibri"/>
          <w:sz w:val="22"/>
          <w:szCs w:val="22"/>
        </w:rPr>
        <w:t>- obchodní název a sídlo objednatele a zhotovitele, jejich IČ</w:t>
      </w:r>
      <w:ins w:id="84" w:author="Jana Kulhová" w:date="2015-08-31T10:50:00Z">
        <w:r w:rsidR="00B236FD">
          <w:rPr>
            <w:rFonts w:ascii="Calibri" w:hAnsi="Calibri"/>
            <w:sz w:val="22"/>
            <w:szCs w:val="22"/>
          </w:rPr>
          <w:t>O</w:t>
        </w:r>
      </w:ins>
      <w:r w:rsidRPr="008D1A32">
        <w:rPr>
          <w:rFonts w:ascii="Calibri" w:hAnsi="Calibri"/>
          <w:sz w:val="22"/>
          <w:szCs w:val="22"/>
        </w:rPr>
        <w:t xml:space="preserve"> a DI</w:t>
      </w:r>
      <w:r w:rsidR="002913F6" w:rsidRPr="008D1A32">
        <w:rPr>
          <w:rFonts w:ascii="Calibri" w:hAnsi="Calibri"/>
          <w:sz w:val="22"/>
          <w:szCs w:val="22"/>
        </w:rPr>
        <w:t>Č</w:t>
      </w:r>
      <w:r w:rsidRPr="008D1A32">
        <w:rPr>
          <w:rFonts w:ascii="Calibri" w:hAnsi="Calibri"/>
          <w:sz w:val="22"/>
          <w:szCs w:val="22"/>
        </w:rPr>
        <w:t>,</w:t>
      </w:r>
    </w:p>
    <w:p w14:paraId="6F044DC8" w14:textId="77777777" w:rsidR="00B900FD" w:rsidRPr="008D1A32" w:rsidRDefault="00B900FD" w:rsidP="00AF27F3">
      <w:pPr>
        <w:spacing w:line="360" w:lineRule="auto"/>
        <w:ind w:left="426"/>
        <w:jc w:val="both"/>
        <w:rPr>
          <w:rFonts w:ascii="Calibri" w:hAnsi="Calibri"/>
          <w:sz w:val="22"/>
          <w:szCs w:val="22"/>
        </w:rPr>
      </w:pPr>
      <w:r w:rsidRPr="008D1A32">
        <w:rPr>
          <w:rFonts w:ascii="Calibri" w:hAnsi="Calibri"/>
          <w:sz w:val="22"/>
          <w:szCs w:val="22"/>
        </w:rPr>
        <w:t>- předmět plnění a den splnění,</w:t>
      </w:r>
    </w:p>
    <w:p w14:paraId="1328D8B0" w14:textId="77777777" w:rsidR="00B900FD" w:rsidRPr="008D1A32" w:rsidRDefault="00B900FD" w:rsidP="00AF27F3">
      <w:pPr>
        <w:spacing w:line="360" w:lineRule="auto"/>
        <w:ind w:left="426"/>
        <w:jc w:val="both"/>
        <w:rPr>
          <w:rFonts w:ascii="Calibri" w:hAnsi="Calibri"/>
          <w:sz w:val="22"/>
          <w:szCs w:val="22"/>
        </w:rPr>
      </w:pPr>
      <w:r w:rsidRPr="008D1A32">
        <w:rPr>
          <w:rFonts w:ascii="Calibri" w:hAnsi="Calibri"/>
          <w:sz w:val="22"/>
          <w:szCs w:val="22"/>
        </w:rPr>
        <w:t>- den vystavení faktury a lhůtu splatnosti, tj. 30 dnů ode dne doručení faktury objednateli,</w:t>
      </w:r>
    </w:p>
    <w:p w14:paraId="210D8220" w14:textId="77777777" w:rsidR="00B900FD" w:rsidRPr="008D1A32" w:rsidRDefault="00B900FD" w:rsidP="00AF27F3">
      <w:pPr>
        <w:spacing w:line="360" w:lineRule="auto"/>
        <w:ind w:left="426"/>
        <w:jc w:val="both"/>
        <w:rPr>
          <w:rFonts w:ascii="Calibri" w:hAnsi="Calibri"/>
          <w:sz w:val="22"/>
          <w:szCs w:val="22"/>
        </w:rPr>
      </w:pPr>
      <w:r w:rsidRPr="008D1A32">
        <w:rPr>
          <w:rFonts w:ascii="Calibri" w:hAnsi="Calibri"/>
          <w:sz w:val="22"/>
          <w:szCs w:val="22"/>
        </w:rPr>
        <w:t>- označení banky a číslo účtu na který má být placeno,</w:t>
      </w:r>
    </w:p>
    <w:p w14:paraId="1E45C338" w14:textId="77777777" w:rsidR="009B55AD" w:rsidRPr="00536CB4" w:rsidRDefault="00B900FD">
      <w:pPr>
        <w:widowControl w:val="0"/>
        <w:autoSpaceDE w:val="0"/>
        <w:autoSpaceDN w:val="0"/>
        <w:adjustRightInd w:val="0"/>
        <w:ind w:firstLine="426"/>
        <w:jc w:val="both"/>
        <w:rPr>
          <w:ins w:id="85" w:author="Jana Kulhová" w:date="2015-08-31T11:09:00Z"/>
          <w:rFonts w:ascii="Arial" w:hAnsi="Arial" w:cs="Arial"/>
          <w:sz w:val="16"/>
          <w:szCs w:val="16"/>
          <w:rPrChange w:id="86" w:author="Jana Kulhová" w:date="2015-08-31T11:19:00Z">
            <w:rPr>
              <w:ins w:id="87" w:author="Jana Kulhová" w:date="2015-08-31T11:09:00Z"/>
            </w:rPr>
          </w:rPrChange>
        </w:rPr>
        <w:pPrChange w:id="88" w:author="Jana Kulhová" w:date="2015-08-31T13:51:00Z">
          <w:pPr>
            <w:widowControl w:val="0"/>
            <w:autoSpaceDE w:val="0"/>
            <w:autoSpaceDN w:val="0"/>
            <w:adjustRightInd w:val="0"/>
            <w:jc w:val="both"/>
          </w:pPr>
        </w:pPrChange>
      </w:pPr>
      <w:r w:rsidRPr="008D1A32">
        <w:rPr>
          <w:rFonts w:ascii="Calibri" w:hAnsi="Calibri"/>
          <w:sz w:val="22"/>
          <w:szCs w:val="22"/>
        </w:rPr>
        <w:t>- fakturova</w:t>
      </w:r>
      <w:r w:rsidR="00A006B1">
        <w:rPr>
          <w:rFonts w:ascii="Calibri" w:hAnsi="Calibri"/>
          <w:sz w:val="22"/>
          <w:szCs w:val="22"/>
        </w:rPr>
        <w:t>nou částku</w:t>
      </w:r>
      <w:ins w:id="89" w:author="Jana Kulhová" w:date="2015-08-31T13:50:00Z">
        <w:r w:rsidR="00A25A76">
          <w:rPr>
            <w:rFonts w:ascii="Calibri" w:hAnsi="Calibri"/>
            <w:sz w:val="22"/>
            <w:szCs w:val="22"/>
          </w:rPr>
          <w:t xml:space="preserve"> vč. DPH,</w:t>
        </w:r>
      </w:ins>
      <w:del w:id="90" w:author="Jana Kulhová" w:date="2015-08-31T13:50:00Z">
        <w:r w:rsidR="00A006B1" w:rsidDel="00A25A76">
          <w:rPr>
            <w:rFonts w:ascii="Calibri" w:hAnsi="Calibri"/>
            <w:sz w:val="22"/>
            <w:szCs w:val="22"/>
          </w:rPr>
          <w:delText>,</w:delText>
        </w:r>
      </w:del>
      <w:ins w:id="91" w:author="Jana Kulhová" w:date="2015-08-31T13:50:00Z">
        <w:r w:rsidR="00A25A76">
          <w:rPr>
            <w:rFonts w:ascii="Calibri" w:hAnsi="Calibri"/>
            <w:sz w:val="22"/>
            <w:szCs w:val="22"/>
          </w:rPr>
          <w:t xml:space="preserve"> </w:t>
        </w:r>
      </w:ins>
      <w:ins w:id="92" w:author="Jana Kulhová" w:date="2015-08-31T11:09:00Z">
        <w:r w:rsidR="009B55AD" w:rsidRPr="00536CB4">
          <w:rPr>
            <w:rFonts w:ascii="Arial" w:hAnsi="Arial" w:cs="Arial"/>
            <w:sz w:val="16"/>
            <w:szCs w:val="16"/>
            <w:rPrChange w:id="93" w:author="Jana Kulhová" w:date="2015-08-31T11:19:00Z">
              <w:rPr/>
            </w:rPrChange>
          </w:rPr>
          <w:t>základ dan</w:t>
        </w:r>
        <w:r w:rsidR="009B55AD" w:rsidRPr="00536CB4">
          <w:rPr>
            <w:rFonts w:ascii="Arial" w:hAnsi="Arial" w:cs="Arial" w:hint="eastAsia"/>
            <w:sz w:val="16"/>
            <w:szCs w:val="16"/>
            <w:rPrChange w:id="94" w:author="Jana Kulhová" w:date="2015-08-31T11:19:00Z">
              <w:rPr>
                <w:rFonts w:hint="eastAsia"/>
              </w:rPr>
            </w:rPrChange>
          </w:rPr>
          <w:t>ě</w:t>
        </w:r>
        <w:r w:rsidR="009B55AD" w:rsidRPr="00536CB4">
          <w:rPr>
            <w:rFonts w:ascii="Arial" w:hAnsi="Arial" w:cs="Arial"/>
            <w:sz w:val="16"/>
            <w:szCs w:val="16"/>
            <w:rPrChange w:id="95" w:author="Jana Kulhová" w:date="2015-08-31T11:19:00Z">
              <w:rPr/>
            </w:rPrChange>
          </w:rPr>
          <w:t>,</w:t>
        </w:r>
        <w:r w:rsidR="00A25A76" w:rsidRPr="00A25A76">
          <w:rPr>
            <w:rFonts w:ascii="Arial" w:hAnsi="Arial" w:cs="Arial"/>
            <w:sz w:val="16"/>
            <w:szCs w:val="16"/>
          </w:rPr>
          <w:t xml:space="preserve">, sazbu daně, </w:t>
        </w:r>
        <w:r w:rsidR="00536CB4" w:rsidRPr="00536CB4">
          <w:rPr>
            <w:rFonts w:ascii="Arial" w:hAnsi="Arial" w:cs="Arial"/>
            <w:sz w:val="16"/>
            <w:szCs w:val="16"/>
            <w:rPrChange w:id="96" w:author="Jana Kulhová" w:date="2015-08-31T11:19:00Z">
              <w:rPr/>
            </w:rPrChange>
          </w:rPr>
          <w:t>výši dan</w:t>
        </w:r>
        <w:r w:rsidR="00536CB4" w:rsidRPr="00536CB4">
          <w:rPr>
            <w:rFonts w:ascii="Arial" w:hAnsi="Arial" w:cs="Arial" w:hint="eastAsia"/>
            <w:sz w:val="16"/>
            <w:szCs w:val="16"/>
            <w:rPrChange w:id="97" w:author="Jana Kulhová" w:date="2015-08-31T11:19:00Z">
              <w:rPr>
                <w:rFonts w:hint="eastAsia"/>
              </w:rPr>
            </w:rPrChange>
          </w:rPr>
          <w:t>ě</w:t>
        </w:r>
      </w:ins>
    </w:p>
    <w:p w14:paraId="755EFAA8" w14:textId="77777777" w:rsidR="009B55AD" w:rsidRDefault="009B55AD" w:rsidP="009B55AD">
      <w:pPr>
        <w:widowControl w:val="0"/>
        <w:autoSpaceDE w:val="0"/>
        <w:autoSpaceDN w:val="0"/>
        <w:adjustRightInd w:val="0"/>
        <w:rPr>
          <w:ins w:id="98" w:author="Jana Kulhová" w:date="2015-08-31T11:09:00Z"/>
          <w:rFonts w:ascii="Arial" w:hAnsi="Arial" w:cs="Arial"/>
          <w:sz w:val="16"/>
          <w:szCs w:val="16"/>
        </w:rPr>
      </w:pPr>
      <w:ins w:id="99" w:author="Jana Kulhová" w:date="2015-08-31T11:09:00Z">
        <w:r>
          <w:rPr>
            <w:rFonts w:ascii="Arial" w:hAnsi="Arial" w:cs="Arial"/>
            <w:sz w:val="16"/>
            <w:szCs w:val="16"/>
          </w:rPr>
          <w:t xml:space="preserve"> </w:t>
        </w:r>
      </w:ins>
    </w:p>
    <w:p w14:paraId="57C2EB87" w14:textId="77777777" w:rsidR="00B900FD" w:rsidDel="00B236FD" w:rsidRDefault="00A006B1" w:rsidP="00B236FD">
      <w:pPr>
        <w:spacing w:line="360" w:lineRule="auto"/>
        <w:ind w:left="426"/>
        <w:jc w:val="both"/>
        <w:rPr>
          <w:moveFrom w:id="100" w:author="Jana Kulhová" w:date="2015-08-31T10:51:00Z"/>
          <w:rFonts w:ascii="Calibri" w:hAnsi="Calibri"/>
          <w:sz w:val="22"/>
          <w:szCs w:val="22"/>
        </w:rPr>
      </w:pPr>
      <w:r>
        <w:rPr>
          <w:rFonts w:ascii="Calibri" w:hAnsi="Calibri"/>
          <w:sz w:val="22"/>
          <w:szCs w:val="22"/>
        </w:rPr>
        <w:t xml:space="preserve"> </w:t>
      </w:r>
      <w:moveFromRangeStart w:id="101" w:author="Jana Kulhová" w:date="2015-08-31T10:51:00Z" w:name="move428781600"/>
      <w:moveFrom w:id="102" w:author="Jana Kulhová" w:date="2015-08-31T10:51:00Z">
        <w:r w:rsidDel="00B236FD">
          <w:rPr>
            <w:rFonts w:ascii="Calibri" w:hAnsi="Calibri"/>
            <w:sz w:val="22"/>
            <w:szCs w:val="22"/>
          </w:rPr>
          <w:t>náležitosti podle §</w:t>
        </w:r>
        <w:r w:rsidR="00B900FD" w:rsidRPr="008D1A32" w:rsidDel="00B236FD">
          <w:rPr>
            <w:rFonts w:ascii="Calibri" w:hAnsi="Calibri"/>
            <w:sz w:val="22"/>
            <w:szCs w:val="22"/>
          </w:rPr>
          <w:t>2</w:t>
        </w:r>
        <w:r w:rsidDel="00B236FD">
          <w:rPr>
            <w:rFonts w:ascii="Calibri" w:hAnsi="Calibri"/>
            <w:sz w:val="22"/>
            <w:szCs w:val="22"/>
          </w:rPr>
          <w:t>29</w:t>
        </w:r>
        <w:r w:rsidR="00B900FD" w:rsidRPr="008D1A32" w:rsidDel="00B236FD">
          <w:rPr>
            <w:rFonts w:ascii="Calibri" w:hAnsi="Calibri"/>
            <w:sz w:val="22"/>
            <w:szCs w:val="22"/>
          </w:rPr>
          <w:t xml:space="preserve"> zákona č. </w:t>
        </w:r>
        <w:r w:rsidDel="00B236FD">
          <w:rPr>
            <w:rFonts w:ascii="Calibri" w:hAnsi="Calibri"/>
            <w:sz w:val="22"/>
            <w:szCs w:val="22"/>
          </w:rPr>
          <w:t>235/2004</w:t>
        </w:r>
        <w:r w:rsidR="00B900FD" w:rsidRPr="008D1A32" w:rsidDel="00B236FD">
          <w:rPr>
            <w:rFonts w:ascii="Calibri" w:hAnsi="Calibri"/>
            <w:sz w:val="22"/>
            <w:szCs w:val="22"/>
          </w:rPr>
          <w:t xml:space="preserve"> Sb. </w:t>
        </w:r>
        <w:r w:rsidDel="00B236FD">
          <w:rPr>
            <w:rFonts w:ascii="Calibri" w:hAnsi="Calibri"/>
            <w:sz w:val="22"/>
            <w:szCs w:val="22"/>
          </w:rPr>
          <w:t>v platném znění</w:t>
        </w:r>
      </w:moveFrom>
    </w:p>
    <w:p w14:paraId="6BD2747B" w14:textId="77777777" w:rsidR="00536CB4" w:rsidRDefault="00F87761" w:rsidP="00B236FD">
      <w:pPr>
        <w:spacing w:line="360" w:lineRule="auto"/>
        <w:ind w:left="426"/>
        <w:jc w:val="both"/>
        <w:rPr>
          <w:ins w:id="103" w:author="Jana Kulhová" w:date="2015-08-31T11:19:00Z"/>
          <w:rFonts w:ascii="Calibri" w:hAnsi="Calibri"/>
          <w:sz w:val="22"/>
          <w:szCs w:val="22"/>
        </w:rPr>
      </w:pPr>
      <w:moveFrom w:id="104" w:author="Jana Kulhová" w:date="2015-08-31T10:51:00Z">
        <w:r w:rsidDel="00B236FD">
          <w:rPr>
            <w:rFonts w:ascii="Calibri" w:hAnsi="Calibri"/>
            <w:sz w:val="22"/>
            <w:szCs w:val="22"/>
          </w:rPr>
          <w:t>- DPH,</w:t>
        </w:r>
      </w:moveFrom>
    </w:p>
    <w:p w14:paraId="03CB75BE" w14:textId="77777777" w:rsidR="00B236FD" w:rsidRDefault="00536CB4" w:rsidP="00B236FD">
      <w:pPr>
        <w:spacing w:line="360" w:lineRule="auto"/>
        <w:ind w:left="426"/>
        <w:jc w:val="both"/>
        <w:rPr>
          <w:ins w:id="105" w:author="Jana Kulhová" w:date="2015-08-31T10:51:00Z"/>
          <w:rFonts w:ascii="Calibri" w:hAnsi="Calibri"/>
          <w:sz w:val="22"/>
          <w:szCs w:val="22"/>
        </w:rPr>
      </w:pPr>
      <w:ins w:id="106" w:author="Jana Kulhová" w:date="2015-08-31T11:19:00Z">
        <w:r>
          <w:rPr>
            <w:rFonts w:ascii="Calibri" w:hAnsi="Calibri"/>
            <w:sz w:val="22"/>
            <w:szCs w:val="22"/>
          </w:rPr>
          <w:t xml:space="preserve">- </w:t>
        </w:r>
      </w:ins>
      <w:moveFrom w:id="107" w:author="Jana Kulhová" w:date="2015-08-31T10:51:00Z">
        <w:r w:rsidR="00F87761" w:rsidDel="00B236FD">
          <w:rPr>
            <w:rFonts w:ascii="Calibri" w:hAnsi="Calibri"/>
            <w:sz w:val="22"/>
            <w:szCs w:val="22"/>
          </w:rPr>
          <w:t xml:space="preserve"> </w:t>
        </w:r>
      </w:moveFrom>
      <w:moveFromRangeEnd w:id="101"/>
      <w:r w:rsidR="00F87761">
        <w:rPr>
          <w:rFonts w:ascii="Calibri" w:hAnsi="Calibri"/>
          <w:sz w:val="22"/>
          <w:szCs w:val="22"/>
        </w:rPr>
        <w:t>razítko zhotovitele a podpis oprávněné osoby zhotovitele</w:t>
      </w:r>
      <w:ins w:id="108" w:author="Jana Kulhová" w:date="2015-08-31T10:51:00Z">
        <w:r w:rsidR="00B236FD" w:rsidRPr="00B236FD">
          <w:rPr>
            <w:rFonts w:ascii="Calibri" w:hAnsi="Calibri"/>
            <w:sz w:val="22"/>
            <w:szCs w:val="22"/>
          </w:rPr>
          <w:t xml:space="preserve"> </w:t>
        </w:r>
      </w:ins>
    </w:p>
    <w:p w14:paraId="2F70B298" w14:textId="77777777" w:rsidR="00B236FD" w:rsidRDefault="00B236FD" w:rsidP="00B236FD">
      <w:pPr>
        <w:spacing w:line="360" w:lineRule="auto"/>
        <w:ind w:left="426"/>
        <w:jc w:val="both"/>
        <w:rPr>
          <w:ins w:id="109" w:author="Jana Kulhová" w:date="2015-08-31T10:52:00Z"/>
          <w:rFonts w:ascii="Times New Roman" w:hAnsi="Times New Roman"/>
          <w:sz w:val="24"/>
          <w:szCs w:val="24"/>
        </w:rPr>
      </w:pPr>
      <w:ins w:id="110" w:author="Jana Kulhová" w:date="2015-08-31T10:51:00Z">
        <w:r>
          <w:rPr>
            <w:rFonts w:ascii="Calibri" w:hAnsi="Calibri"/>
            <w:sz w:val="22"/>
            <w:szCs w:val="22"/>
          </w:rPr>
          <w:t xml:space="preserve">- </w:t>
        </w:r>
      </w:ins>
      <w:moveToRangeStart w:id="111" w:author="Jana Kulhová" w:date="2015-08-31T10:51:00Z" w:name="move428781600"/>
      <w:moveTo w:id="112" w:author="Jana Kulhová" w:date="2015-08-31T10:51:00Z">
        <w:del w:id="113" w:author="Jana Kulhová" w:date="2015-08-31T11:05:00Z">
          <w:r w:rsidDel="00371B34">
            <w:rPr>
              <w:rFonts w:ascii="Calibri" w:hAnsi="Calibri"/>
              <w:sz w:val="22"/>
              <w:szCs w:val="22"/>
            </w:rPr>
            <w:delText xml:space="preserve">náležitosti podle </w:delText>
          </w:r>
        </w:del>
        <w:del w:id="114" w:author="Jana Kulhová" w:date="2015-08-31T10:52:00Z">
          <w:r w:rsidDel="00B236FD">
            <w:rPr>
              <w:rFonts w:ascii="Calibri" w:hAnsi="Calibri"/>
              <w:sz w:val="22"/>
              <w:szCs w:val="22"/>
            </w:rPr>
            <w:delText>§</w:delText>
          </w:r>
          <w:r w:rsidRPr="008D1A32" w:rsidDel="00B236FD">
            <w:rPr>
              <w:rFonts w:ascii="Calibri" w:hAnsi="Calibri"/>
              <w:sz w:val="22"/>
              <w:szCs w:val="22"/>
            </w:rPr>
            <w:delText>2</w:delText>
          </w:r>
          <w:r w:rsidDel="00B236FD">
            <w:rPr>
              <w:rFonts w:ascii="Calibri" w:hAnsi="Calibri"/>
              <w:sz w:val="22"/>
              <w:szCs w:val="22"/>
            </w:rPr>
            <w:delText>29</w:delText>
          </w:r>
          <w:r w:rsidRPr="008D1A32" w:rsidDel="00B236FD">
            <w:rPr>
              <w:rFonts w:ascii="Calibri" w:hAnsi="Calibri"/>
              <w:sz w:val="22"/>
              <w:szCs w:val="22"/>
            </w:rPr>
            <w:delText xml:space="preserve"> </w:delText>
          </w:r>
        </w:del>
        <w:del w:id="115" w:author="Jana Kulhová" w:date="2015-08-31T11:05:00Z">
          <w:r w:rsidRPr="008D1A32" w:rsidDel="00371B34">
            <w:rPr>
              <w:rFonts w:ascii="Calibri" w:hAnsi="Calibri"/>
              <w:sz w:val="22"/>
              <w:szCs w:val="22"/>
            </w:rPr>
            <w:delText xml:space="preserve">zákona č. </w:delText>
          </w:r>
          <w:r w:rsidDel="00371B34">
            <w:rPr>
              <w:rFonts w:ascii="Calibri" w:hAnsi="Calibri"/>
              <w:sz w:val="22"/>
              <w:szCs w:val="22"/>
            </w:rPr>
            <w:delText>235/2004</w:delText>
          </w:r>
          <w:r w:rsidRPr="008D1A32" w:rsidDel="00371B34">
            <w:rPr>
              <w:rFonts w:ascii="Calibri" w:hAnsi="Calibri"/>
              <w:sz w:val="22"/>
              <w:szCs w:val="22"/>
            </w:rPr>
            <w:delText xml:space="preserve"> Sb.</w:delText>
          </w:r>
        </w:del>
        <w:del w:id="116" w:author="Jana Kulhová" w:date="2015-08-31T10:52:00Z">
          <w:r w:rsidRPr="008D1A32" w:rsidDel="00B236FD">
            <w:rPr>
              <w:rFonts w:ascii="Calibri" w:hAnsi="Calibri"/>
              <w:sz w:val="22"/>
              <w:szCs w:val="22"/>
            </w:rPr>
            <w:delText xml:space="preserve"> </w:delText>
          </w:r>
        </w:del>
      </w:moveTo>
    </w:p>
    <w:p w14:paraId="11805061" w14:textId="77777777" w:rsidR="00B236FD" w:rsidRDefault="00B236FD" w:rsidP="00B236FD">
      <w:pPr>
        <w:spacing w:line="360" w:lineRule="auto"/>
        <w:ind w:left="426"/>
        <w:jc w:val="both"/>
        <w:rPr>
          <w:moveTo w:id="117" w:author="Jana Kulhová" w:date="2015-08-31T10:51:00Z"/>
          <w:rFonts w:ascii="Calibri" w:hAnsi="Calibri"/>
          <w:sz w:val="22"/>
          <w:szCs w:val="22"/>
        </w:rPr>
      </w:pPr>
      <w:moveTo w:id="118" w:author="Jana Kulhová" w:date="2015-08-31T10:51:00Z">
        <w:del w:id="119" w:author="Jana Kulhová" w:date="2015-08-31T10:52:00Z">
          <w:r w:rsidDel="00B236FD">
            <w:rPr>
              <w:rFonts w:ascii="Calibri" w:hAnsi="Calibri"/>
              <w:sz w:val="22"/>
              <w:szCs w:val="22"/>
            </w:rPr>
            <w:delText>v platném znění</w:delText>
          </w:r>
        </w:del>
      </w:moveTo>
    </w:p>
    <w:p w14:paraId="029866F1" w14:textId="77777777" w:rsidR="00F87761" w:rsidRPr="008D1A32" w:rsidRDefault="00B236FD" w:rsidP="00B236FD">
      <w:pPr>
        <w:spacing w:line="360" w:lineRule="auto"/>
        <w:ind w:left="426"/>
        <w:jc w:val="both"/>
        <w:rPr>
          <w:rFonts w:ascii="Calibri" w:hAnsi="Calibri"/>
          <w:sz w:val="22"/>
          <w:szCs w:val="22"/>
        </w:rPr>
      </w:pPr>
      <w:moveTo w:id="120" w:author="Jana Kulhová" w:date="2015-08-31T10:51:00Z">
        <w:r>
          <w:rPr>
            <w:rFonts w:ascii="Calibri" w:hAnsi="Calibri"/>
            <w:sz w:val="22"/>
            <w:szCs w:val="22"/>
          </w:rPr>
          <w:t>-</w:t>
        </w:r>
        <w:del w:id="121" w:author="Jana Kulhová" w:date="2015-08-31T10:51:00Z">
          <w:r w:rsidDel="00B236FD">
            <w:rPr>
              <w:rFonts w:ascii="Calibri" w:hAnsi="Calibri"/>
              <w:sz w:val="22"/>
              <w:szCs w:val="22"/>
            </w:rPr>
            <w:delText xml:space="preserve"> DPH,</w:delText>
          </w:r>
        </w:del>
      </w:moveTo>
      <w:moveToRangeEnd w:id="111"/>
    </w:p>
    <w:p w14:paraId="2BB1ECE4" w14:textId="77777777" w:rsidR="005A5DB8" w:rsidRDefault="00B900FD" w:rsidP="0069237F">
      <w:pPr>
        <w:pStyle w:val="Zkladntextodsazen"/>
        <w:numPr>
          <w:ilvl w:val="0"/>
          <w:numId w:val="5"/>
        </w:numPr>
        <w:tabs>
          <w:tab w:val="clear" w:pos="720"/>
          <w:tab w:val="num" w:pos="426"/>
        </w:tabs>
        <w:spacing w:line="360" w:lineRule="auto"/>
        <w:ind w:left="425" w:hanging="357"/>
        <w:rPr>
          <w:rFonts w:ascii="Calibri" w:hAnsi="Calibri"/>
          <w:sz w:val="22"/>
          <w:szCs w:val="22"/>
        </w:rPr>
      </w:pPr>
      <w:r w:rsidRPr="008D1A32">
        <w:rPr>
          <w:rFonts w:ascii="Calibri" w:hAnsi="Calibri"/>
          <w:bCs/>
          <w:sz w:val="22"/>
          <w:szCs w:val="22"/>
        </w:rPr>
        <w:t xml:space="preserve">Doba splatnosti daňových dokladů činí 30 kalendářních dnů ode dne doručení daňového dokladu objednateli. </w:t>
      </w:r>
    </w:p>
    <w:p w14:paraId="63D9A94A" w14:textId="77777777" w:rsidR="0069237F" w:rsidRPr="0069237F" w:rsidRDefault="0069237F" w:rsidP="0069237F">
      <w:pPr>
        <w:pStyle w:val="Zkladntext2"/>
        <w:widowControl/>
        <w:numPr>
          <w:ilvl w:val="0"/>
          <w:numId w:val="5"/>
        </w:numPr>
        <w:tabs>
          <w:tab w:val="clear" w:pos="720"/>
          <w:tab w:val="num" w:pos="426"/>
          <w:tab w:val="left" w:leader="dot" w:pos="5103"/>
        </w:tabs>
        <w:spacing w:line="360" w:lineRule="auto"/>
        <w:ind w:left="425" w:hanging="357"/>
        <w:rPr>
          <w:rFonts w:ascii="Calibri" w:eastAsia="Times New Roman" w:hAnsi="Calibri"/>
          <w:bCs/>
          <w:color w:val="auto"/>
          <w:sz w:val="22"/>
          <w:szCs w:val="22"/>
        </w:rPr>
      </w:pPr>
      <w:r w:rsidRPr="0069237F">
        <w:rPr>
          <w:rFonts w:ascii="Calibri" w:eastAsia="Times New Roman" w:hAnsi="Calibri"/>
          <w:bCs/>
          <w:color w:val="auto"/>
          <w:sz w:val="22"/>
          <w:szCs w:val="22"/>
        </w:rPr>
        <w:lastRenderedPageBreak/>
        <w:t xml:space="preserve">Platby budou probíhat až do výše 90 % ceny plnění veřejné zakázky. Zbývajících 10 % bude uhrazeno až po odstranění případných vad a nedodělků uvedených v protokolu </w:t>
      </w:r>
      <w:r w:rsidRPr="0069237F">
        <w:rPr>
          <w:rFonts w:ascii="Calibri" w:eastAsia="Times New Roman" w:hAnsi="Calibri"/>
          <w:bCs/>
          <w:color w:val="auto"/>
          <w:sz w:val="22"/>
          <w:szCs w:val="22"/>
        </w:rPr>
        <w:br/>
        <w:t>o předání a převzetí díla.</w:t>
      </w:r>
    </w:p>
    <w:p w14:paraId="30407126" w14:textId="77777777" w:rsidR="0069237F" w:rsidRPr="0069237F" w:rsidRDefault="0069237F" w:rsidP="0069237F">
      <w:pPr>
        <w:pStyle w:val="Zkladntextodsazen"/>
        <w:spacing w:line="360" w:lineRule="auto"/>
        <w:ind w:left="425"/>
        <w:rPr>
          <w:rFonts w:ascii="Calibri" w:hAnsi="Calibri"/>
          <w:sz w:val="22"/>
          <w:szCs w:val="22"/>
        </w:rPr>
      </w:pPr>
    </w:p>
    <w:p w14:paraId="33417C8C" w14:textId="77777777" w:rsidR="00B900FD" w:rsidRPr="008D1A32" w:rsidRDefault="00B900FD" w:rsidP="00517E6D">
      <w:pPr>
        <w:jc w:val="center"/>
        <w:rPr>
          <w:rFonts w:ascii="Calibri" w:hAnsi="Calibri"/>
          <w:b/>
          <w:bCs/>
          <w:sz w:val="28"/>
          <w:szCs w:val="28"/>
          <w:lang w:val="cs-CZ"/>
        </w:rPr>
      </w:pPr>
      <w:r w:rsidRPr="008D1A32">
        <w:rPr>
          <w:rFonts w:ascii="Calibri" w:hAnsi="Calibri"/>
          <w:b/>
          <w:bCs/>
          <w:sz w:val="28"/>
          <w:szCs w:val="28"/>
          <w:lang w:val="cs-CZ"/>
        </w:rPr>
        <w:t>VI.</w:t>
      </w:r>
    </w:p>
    <w:p w14:paraId="7253D41C" w14:textId="77777777" w:rsidR="00B900FD" w:rsidRPr="008D1A32" w:rsidRDefault="00B900FD" w:rsidP="00517E6D">
      <w:pPr>
        <w:jc w:val="center"/>
        <w:rPr>
          <w:rFonts w:ascii="Calibri" w:hAnsi="Calibri"/>
          <w:b/>
          <w:bCs/>
          <w:sz w:val="28"/>
          <w:szCs w:val="28"/>
          <w:u w:val="single"/>
          <w:lang w:val="cs-CZ"/>
        </w:rPr>
      </w:pPr>
      <w:r w:rsidRPr="008D1A32">
        <w:rPr>
          <w:rFonts w:ascii="Calibri" w:hAnsi="Calibri"/>
          <w:b/>
          <w:bCs/>
          <w:sz w:val="28"/>
          <w:szCs w:val="28"/>
          <w:u w:val="single"/>
          <w:lang w:val="cs-CZ"/>
        </w:rPr>
        <w:t>Záruční doba a odpovědnost za vady</w:t>
      </w:r>
    </w:p>
    <w:p w14:paraId="14FD1A6E" w14:textId="77777777" w:rsidR="00B900FD" w:rsidRPr="008D1A32" w:rsidRDefault="00B900FD" w:rsidP="00517E6D">
      <w:pPr>
        <w:jc w:val="both"/>
        <w:rPr>
          <w:rFonts w:ascii="Calibri" w:hAnsi="Calibri"/>
          <w:sz w:val="22"/>
          <w:szCs w:val="22"/>
          <w:lang w:val="cs-CZ"/>
        </w:rPr>
      </w:pPr>
    </w:p>
    <w:p w14:paraId="4CEBA2EF" w14:textId="77777777" w:rsidR="00B900FD" w:rsidRPr="008D1A32" w:rsidRDefault="00B900FD" w:rsidP="006B2E66">
      <w:pPr>
        <w:numPr>
          <w:ilvl w:val="0"/>
          <w:numId w:val="6"/>
        </w:numPr>
        <w:tabs>
          <w:tab w:val="clear" w:pos="720"/>
          <w:tab w:val="num" w:pos="426"/>
        </w:tabs>
        <w:spacing w:line="360" w:lineRule="auto"/>
        <w:ind w:left="426"/>
        <w:jc w:val="both"/>
        <w:rPr>
          <w:rFonts w:ascii="Calibri" w:hAnsi="Calibri"/>
          <w:sz w:val="22"/>
          <w:szCs w:val="22"/>
          <w:lang w:val="cs-CZ"/>
        </w:rPr>
      </w:pPr>
      <w:r w:rsidRPr="008D1A32">
        <w:rPr>
          <w:rFonts w:ascii="Calibri" w:hAnsi="Calibri"/>
          <w:sz w:val="22"/>
          <w:szCs w:val="22"/>
          <w:lang w:val="cs-CZ"/>
        </w:rPr>
        <w:t>Zhotovitel provede dílo na své nebezpečí a nese odpovědnost za provedení díla.</w:t>
      </w:r>
    </w:p>
    <w:p w14:paraId="06D694C7" w14:textId="77777777" w:rsidR="00B900FD" w:rsidRPr="008D1A32" w:rsidRDefault="00B900FD" w:rsidP="00517E6D">
      <w:pPr>
        <w:numPr>
          <w:ilvl w:val="0"/>
          <w:numId w:val="6"/>
        </w:numPr>
        <w:tabs>
          <w:tab w:val="clear" w:pos="720"/>
          <w:tab w:val="num" w:pos="426"/>
        </w:tabs>
        <w:spacing w:line="360" w:lineRule="auto"/>
        <w:ind w:left="426"/>
        <w:jc w:val="both"/>
        <w:rPr>
          <w:rFonts w:ascii="Calibri" w:hAnsi="Calibri"/>
          <w:sz w:val="22"/>
          <w:szCs w:val="22"/>
          <w:lang w:val="cs-CZ"/>
        </w:rPr>
      </w:pPr>
      <w:r w:rsidRPr="008D1A32">
        <w:rPr>
          <w:rFonts w:ascii="Calibri" w:hAnsi="Calibri"/>
          <w:sz w:val="22"/>
          <w:szCs w:val="22"/>
          <w:lang w:val="cs-CZ"/>
        </w:rPr>
        <w:t>Zhotovitel odpovídá za to, že předmět smlouvy je zhotoven podle podmínek smlouvy a v záruční době bude mít vlastnosti dohodnuté touto smlouvou.</w:t>
      </w:r>
    </w:p>
    <w:p w14:paraId="7116439F" w14:textId="77777777" w:rsidR="00B900FD" w:rsidRPr="008D1A32" w:rsidRDefault="00B900FD" w:rsidP="00F81978">
      <w:pPr>
        <w:numPr>
          <w:ilvl w:val="0"/>
          <w:numId w:val="6"/>
        </w:numPr>
        <w:tabs>
          <w:tab w:val="clear" w:pos="720"/>
          <w:tab w:val="num" w:pos="426"/>
        </w:tabs>
        <w:spacing w:line="360" w:lineRule="auto"/>
        <w:ind w:left="426"/>
        <w:jc w:val="both"/>
        <w:rPr>
          <w:rFonts w:ascii="Calibri" w:hAnsi="Calibri"/>
          <w:sz w:val="22"/>
          <w:szCs w:val="22"/>
          <w:lang w:val="cs-CZ"/>
        </w:rPr>
      </w:pPr>
      <w:r w:rsidRPr="008D1A32">
        <w:rPr>
          <w:rFonts w:ascii="Calibri" w:hAnsi="Calibri"/>
          <w:sz w:val="22"/>
          <w:szCs w:val="22"/>
        </w:rPr>
        <w:t>Zhotovitel se zavazuje po dobu záruční lhůty zajišťovat bezplatné odstraňování objednatelem řádně reklamovaných vad.</w:t>
      </w:r>
    </w:p>
    <w:p w14:paraId="7E2D26D7" w14:textId="77777777" w:rsidR="00B900FD" w:rsidRPr="008D1A32" w:rsidRDefault="00B900FD" w:rsidP="00517E6D">
      <w:pPr>
        <w:numPr>
          <w:ilvl w:val="0"/>
          <w:numId w:val="6"/>
        </w:numPr>
        <w:tabs>
          <w:tab w:val="clear" w:pos="720"/>
          <w:tab w:val="num" w:pos="426"/>
        </w:tabs>
        <w:spacing w:line="360" w:lineRule="auto"/>
        <w:ind w:left="426"/>
        <w:jc w:val="both"/>
        <w:rPr>
          <w:rFonts w:ascii="Calibri" w:hAnsi="Calibri"/>
          <w:sz w:val="22"/>
          <w:szCs w:val="22"/>
          <w:lang w:val="cs-CZ"/>
        </w:rPr>
      </w:pPr>
      <w:r w:rsidRPr="008D1A32">
        <w:rPr>
          <w:rFonts w:ascii="Calibri" w:hAnsi="Calibri"/>
          <w:sz w:val="22"/>
          <w:szCs w:val="22"/>
          <w:lang w:val="cs-CZ"/>
        </w:rPr>
        <w:t>Zhotovitel neodpovídá za vady díla, které byly způsobeny použitím podkladů a věcí poskytnutých objednatelem a zhotovitel ani při vynaložení veškeré péče nemohl zjistit jejich nevhodnost, nebo na ni upozornil objednatele, ale ten na jejich použití trval.</w:t>
      </w:r>
    </w:p>
    <w:p w14:paraId="2537FE84" w14:textId="77777777" w:rsidR="00B900FD" w:rsidRPr="008D1A32" w:rsidRDefault="00195E4F" w:rsidP="00517E6D">
      <w:pPr>
        <w:numPr>
          <w:ilvl w:val="0"/>
          <w:numId w:val="6"/>
        </w:numPr>
        <w:tabs>
          <w:tab w:val="clear" w:pos="720"/>
          <w:tab w:val="num" w:pos="426"/>
        </w:tabs>
        <w:spacing w:line="360" w:lineRule="auto"/>
        <w:ind w:left="426"/>
        <w:jc w:val="both"/>
        <w:rPr>
          <w:rFonts w:ascii="Calibri" w:hAnsi="Calibri"/>
          <w:sz w:val="22"/>
          <w:szCs w:val="22"/>
          <w:lang w:val="cs-CZ"/>
        </w:rPr>
      </w:pPr>
      <w:r>
        <w:rPr>
          <w:rFonts w:ascii="Calibri" w:hAnsi="Calibri"/>
          <w:sz w:val="22"/>
          <w:szCs w:val="22"/>
          <w:lang w:val="cs-CZ"/>
        </w:rPr>
        <w:t>Zhotovitel poskytuje na dodané dílo záruku 24 měsíců od předání a převzetí díla.</w:t>
      </w:r>
    </w:p>
    <w:p w14:paraId="702BE3E5" w14:textId="77777777" w:rsidR="00B900FD" w:rsidRPr="008D1A32" w:rsidRDefault="00B900FD" w:rsidP="00517E6D">
      <w:pPr>
        <w:numPr>
          <w:ilvl w:val="0"/>
          <w:numId w:val="6"/>
        </w:numPr>
        <w:tabs>
          <w:tab w:val="clear" w:pos="720"/>
          <w:tab w:val="num" w:pos="426"/>
        </w:tabs>
        <w:spacing w:line="360" w:lineRule="auto"/>
        <w:ind w:left="426"/>
        <w:jc w:val="both"/>
        <w:rPr>
          <w:rFonts w:ascii="Calibri" w:hAnsi="Calibri"/>
          <w:sz w:val="22"/>
          <w:szCs w:val="22"/>
          <w:lang w:val="cs-CZ"/>
        </w:rPr>
      </w:pPr>
      <w:r w:rsidRPr="008D1A32">
        <w:rPr>
          <w:rFonts w:ascii="Calibri" w:hAnsi="Calibri"/>
          <w:sz w:val="22"/>
          <w:szCs w:val="22"/>
          <w:lang w:val="cs-CZ"/>
        </w:rPr>
        <w:t>Lhůtu pro odstranění reklamovaných vad sjednávají obě smluvní strany podle povahy a rozsahu reklamované vady. Nedojde-li mezi oběma stranami k dohodě o termínu odstranění reklamované vady, platí, že reklamovaná vada musí být odstraněna nejpozději do 30 ti dnů ode dne uplatnění reklamace objednatelem.</w:t>
      </w:r>
    </w:p>
    <w:p w14:paraId="5ED2AF24" w14:textId="77777777" w:rsidR="00B900FD" w:rsidRPr="008D1A32" w:rsidRDefault="00B900FD" w:rsidP="00517E6D">
      <w:pPr>
        <w:numPr>
          <w:ilvl w:val="0"/>
          <w:numId w:val="6"/>
        </w:numPr>
        <w:tabs>
          <w:tab w:val="clear" w:pos="720"/>
          <w:tab w:val="num" w:pos="426"/>
        </w:tabs>
        <w:spacing w:line="360" w:lineRule="auto"/>
        <w:ind w:left="426"/>
        <w:jc w:val="both"/>
        <w:rPr>
          <w:rFonts w:ascii="Calibri" w:hAnsi="Calibri"/>
          <w:sz w:val="22"/>
          <w:szCs w:val="22"/>
          <w:lang w:val="cs-CZ"/>
        </w:rPr>
      </w:pPr>
      <w:r w:rsidRPr="008D1A32">
        <w:rPr>
          <w:rFonts w:ascii="Calibri" w:hAnsi="Calibri"/>
          <w:sz w:val="22"/>
          <w:szCs w:val="22"/>
          <w:lang w:val="cs-CZ"/>
        </w:rPr>
        <w:t>Objednatel se zavazuje, že případnou reklamaci uplatní bezprostředně po jejím zjištění.</w:t>
      </w:r>
    </w:p>
    <w:p w14:paraId="5395E818" w14:textId="77777777" w:rsidR="00B900FD" w:rsidRPr="008D1A32" w:rsidRDefault="00B900FD" w:rsidP="00F81978">
      <w:pPr>
        <w:numPr>
          <w:ilvl w:val="0"/>
          <w:numId w:val="6"/>
        </w:numPr>
        <w:tabs>
          <w:tab w:val="clear" w:pos="720"/>
          <w:tab w:val="num" w:pos="426"/>
        </w:tabs>
        <w:spacing w:line="360" w:lineRule="auto"/>
        <w:ind w:left="426"/>
        <w:jc w:val="both"/>
        <w:rPr>
          <w:rFonts w:ascii="Calibri" w:hAnsi="Calibri"/>
          <w:sz w:val="22"/>
          <w:szCs w:val="22"/>
        </w:rPr>
      </w:pPr>
      <w:r w:rsidRPr="008D1A32">
        <w:rPr>
          <w:rFonts w:ascii="Calibri" w:hAnsi="Calibri"/>
          <w:sz w:val="22"/>
          <w:szCs w:val="22"/>
        </w:rPr>
        <w:t>V případě, že zhotovitel odstranil záruční vady, je povinen provedenou opravu objednateli protokolárně předat.</w:t>
      </w:r>
    </w:p>
    <w:p w14:paraId="38F5CFC3" w14:textId="77777777" w:rsidR="00B900FD" w:rsidRDefault="00B900FD" w:rsidP="00860FF9">
      <w:pPr>
        <w:numPr>
          <w:ilvl w:val="0"/>
          <w:numId w:val="6"/>
        </w:numPr>
        <w:tabs>
          <w:tab w:val="clear" w:pos="720"/>
          <w:tab w:val="num" w:pos="426"/>
        </w:tabs>
        <w:spacing w:line="360" w:lineRule="auto"/>
        <w:ind w:left="426"/>
        <w:jc w:val="both"/>
        <w:rPr>
          <w:rFonts w:ascii="Calibri" w:hAnsi="Calibri"/>
          <w:sz w:val="22"/>
          <w:szCs w:val="22"/>
        </w:rPr>
      </w:pPr>
      <w:r w:rsidRPr="008D1A32">
        <w:rPr>
          <w:rFonts w:ascii="Calibri" w:hAnsi="Calibri"/>
          <w:sz w:val="22"/>
          <w:szCs w:val="22"/>
        </w:rPr>
        <w:t>Záruční lhůty na reklamovanou část díla se prodlužují o dobu</w:t>
      </w:r>
      <w:ins w:id="122" w:author="Jana Kulhová" w:date="2015-08-31T10:54:00Z">
        <w:r w:rsidR="00B236FD">
          <w:rPr>
            <w:rFonts w:ascii="Calibri" w:hAnsi="Calibri"/>
            <w:sz w:val="22"/>
            <w:szCs w:val="22"/>
          </w:rPr>
          <w:t>,</w:t>
        </w:r>
      </w:ins>
      <w:r w:rsidRPr="008D1A32">
        <w:rPr>
          <w:rFonts w:ascii="Calibri" w:hAnsi="Calibri"/>
          <w:sz w:val="22"/>
          <w:szCs w:val="22"/>
        </w:rPr>
        <w:t xml:space="preserve"> která uplynula od doručení reklamace</w:t>
      </w:r>
      <w:r w:rsidR="008D0196">
        <w:rPr>
          <w:rFonts w:ascii="Calibri" w:hAnsi="Calibri"/>
          <w:sz w:val="22"/>
          <w:szCs w:val="22"/>
        </w:rPr>
        <w:t xml:space="preserve"> vady do doby jejího odstranění.</w:t>
      </w:r>
    </w:p>
    <w:p w14:paraId="49304D06" w14:textId="77777777" w:rsidR="008D0196" w:rsidRPr="00860FF9" w:rsidRDefault="008D0196" w:rsidP="008D0196">
      <w:pPr>
        <w:spacing w:line="360" w:lineRule="auto"/>
        <w:jc w:val="both"/>
        <w:rPr>
          <w:rFonts w:ascii="Calibri" w:hAnsi="Calibri"/>
          <w:sz w:val="22"/>
          <w:szCs w:val="22"/>
        </w:rPr>
      </w:pPr>
    </w:p>
    <w:p w14:paraId="5D07A935" w14:textId="77777777" w:rsidR="00B900FD" w:rsidRPr="008D1A32" w:rsidRDefault="00195E4F" w:rsidP="00517E6D">
      <w:pPr>
        <w:jc w:val="center"/>
        <w:rPr>
          <w:rFonts w:ascii="Calibri" w:hAnsi="Calibri"/>
          <w:b/>
          <w:sz w:val="28"/>
          <w:szCs w:val="28"/>
          <w:lang w:val="cs-CZ"/>
        </w:rPr>
      </w:pPr>
      <w:r>
        <w:rPr>
          <w:rFonts w:ascii="Calibri" w:hAnsi="Calibri"/>
          <w:b/>
          <w:sz w:val="28"/>
          <w:szCs w:val="28"/>
        </w:rPr>
        <w:t>VII</w:t>
      </w:r>
      <w:r w:rsidR="00B900FD" w:rsidRPr="008D1A32">
        <w:rPr>
          <w:rFonts w:ascii="Calibri" w:hAnsi="Calibri"/>
          <w:b/>
          <w:sz w:val="28"/>
          <w:szCs w:val="28"/>
        </w:rPr>
        <w:t>.</w:t>
      </w:r>
    </w:p>
    <w:p w14:paraId="09F341C8" w14:textId="77777777" w:rsidR="00B900FD" w:rsidRPr="008D1A32" w:rsidRDefault="00B900FD" w:rsidP="00517E6D">
      <w:pPr>
        <w:pStyle w:val="Nadpis5"/>
        <w:rPr>
          <w:rFonts w:ascii="Calibri" w:hAnsi="Calibri"/>
          <w:b/>
          <w:bCs/>
          <w:sz w:val="28"/>
          <w:szCs w:val="28"/>
        </w:rPr>
      </w:pPr>
      <w:r w:rsidRPr="008D1A32">
        <w:rPr>
          <w:rFonts w:ascii="Calibri" w:hAnsi="Calibri"/>
          <w:b/>
          <w:bCs/>
          <w:sz w:val="28"/>
          <w:szCs w:val="28"/>
        </w:rPr>
        <w:t>Odstoupení od smlouvy</w:t>
      </w:r>
    </w:p>
    <w:p w14:paraId="542F3BDE" w14:textId="77777777" w:rsidR="00B900FD" w:rsidRPr="008D1A32" w:rsidRDefault="00B900FD" w:rsidP="00517E6D">
      <w:pPr>
        <w:rPr>
          <w:rFonts w:ascii="Calibri" w:hAnsi="Calibri"/>
          <w:sz w:val="22"/>
          <w:szCs w:val="22"/>
          <w:lang w:val="cs-CZ"/>
        </w:rPr>
      </w:pPr>
      <w:r w:rsidRPr="008D1A32">
        <w:rPr>
          <w:rFonts w:ascii="Calibri" w:hAnsi="Calibri"/>
          <w:sz w:val="22"/>
          <w:szCs w:val="22"/>
          <w:lang w:val="cs-CZ"/>
        </w:rPr>
        <w:tab/>
        <w:t xml:space="preserve"> </w:t>
      </w:r>
    </w:p>
    <w:p w14:paraId="3318A5EA" w14:textId="77777777" w:rsidR="00B900FD" w:rsidRPr="008D1A32" w:rsidRDefault="00B900FD" w:rsidP="00517E6D">
      <w:pPr>
        <w:numPr>
          <w:ilvl w:val="0"/>
          <w:numId w:val="8"/>
        </w:numPr>
        <w:spacing w:line="360" w:lineRule="auto"/>
        <w:jc w:val="both"/>
        <w:rPr>
          <w:rFonts w:ascii="Calibri" w:hAnsi="Calibri"/>
          <w:sz w:val="22"/>
          <w:szCs w:val="22"/>
          <w:lang w:val="cs-CZ"/>
        </w:rPr>
      </w:pPr>
      <w:r w:rsidRPr="008D1A32">
        <w:rPr>
          <w:rFonts w:ascii="Calibri" w:hAnsi="Calibri"/>
          <w:sz w:val="22"/>
          <w:szCs w:val="22"/>
          <w:lang w:val="cs-CZ"/>
        </w:rPr>
        <w:t>Objednatel může od smlouvy odstoupit i před dokončením prací zjistí-li, že prováděné práce i přes upozornění jsou nekvalitní nebo dochází k prodlení při provádění prací.</w:t>
      </w:r>
    </w:p>
    <w:p w14:paraId="53A1DBEC" w14:textId="77777777" w:rsidR="00DB1326" w:rsidRPr="00DB1326" w:rsidRDefault="00DB1326" w:rsidP="00DB1326">
      <w:pPr>
        <w:numPr>
          <w:ilvl w:val="0"/>
          <w:numId w:val="8"/>
        </w:numPr>
        <w:jc w:val="both"/>
        <w:rPr>
          <w:ins w:id="123" w:author="Jana Kulhová" w:date="2015-08-31T14:08:00Z"/>
          <w:rFonts w:ascii="Arial" w:hAnsi="Arial" w:cs="Arial"/>
          <w:lang w:val="cs-CZ"/>
          <w:rPrChange w:id="124" w:author="Jana Kulhová" w:date="2015-08-31T14:08:00Z">
            <w:rPr>
              <w:ins w:id="125" w:author="Jana Kulhová" w:date="2015-08-31T14:08:00Z"/>
              <w:rFonts w:cs="Arial"/>
            </w:rPr>
          </w:rPrChange>
        </w:rPr>
      </w:pPr>
      <w:ins w:id="126" w:author="Jana Kulhová" w:date="2015-08-31T14:07:00Z">
        <w:r>
          <w:rPr>
            <w:rFonts w:cs="Arial"/>
          </w:rPr>
          <w:t xml:space="preserve">Objednatel je </w:t>
        </w:r>
      </w:ins>
      <w:ins w:id="127" w:author="Jana Kulhová" w:date="2015-08-31T14:08:00Z">
        <w:r>
          <w:rPr>
            <w:rFonts w:cs="Arial"/>
          </w:rPr>
          <w:t xml:space="preserve">oprávněn od smlouvy odstoupit, pokud </w:t>
        </w:r>
      </w:ins>
    </w:p>
    <w:p w14:paraId="037EC561" w14:textId="77777777" w:rsidR="00DB1326" w:rsidRDefault="00DB1326">
      <w:pPr>
        <w:numPr>
          <w:ilvl w:val="1"/>
          <w:numId w:val="8"/>
        </w:numPr>
        <w:jc w:val="both"/>
        <w:rPr>
          <w:ins w:id="128" w:author="Jana Kulhová" w:date="2015-08-31T14:07:00Z"/>
          <w:rFonts w:ascii="Arial" w:hAnsi="Arial" w:cs="Arial"/>
          <w:lang w:val="cs-CZ"/>
        </w:rPr>
        <w:pPrChange w:id="129" w:author="Jana Kulhová" w:date="2015-08-31T14:08:00Z">
          <w:pPr>
            <w:numPr>
              <w:numId w:val="8"/>
            </w:numPr>
            <w:tabs>
              <w:tab w:val="num" w:pos="360"/>
            </w:tabs>
            <w:ind w:left="340" w:hanging="340"/>
            <w:jc w:val="both"/>
          </w:pPr>
        </w:pPrChange>
      </w:pPr>
      <w:ins w:id="130" w:author="Jana Kulhová" w:date="2015-08-31T14:07:00Z">
        <w:r>
          <w:rPr>
            <w:rFonts w:cs="Arial"/>
          </w:rPr>
          <w:t>na majetek zhotovitele bylo zahájeno insolvenční řízení,</w:t>
        </w:r>
      </w:ins>
    </w:p>
    <w:p w14:paraId="3166C925" w14:textId="77777777" w:rsidR="00DB1326" w:rsidRDefault="00DB1326" w:rsidP="00DB1326">
      <w:pPr>
        <w:ind w:left="1431"/>
        <w:rPr>
          <w:ins w:id="131" w:author="Jana Kulhová" w:date="2015-08-31T14:07:00Z"/>
          <w:rFonts w:cs="Arial"/>
        </w:rPr>
      </w:pPr>
    </w:p>
    <w:p w14:paraId="4F3F5F0A" w14:textId="77777777" w:rsidR="00DB1326" w:rsidRDefault="00DB1326">
      <w:pPr>
        <w:numPr>
          <w:ilvl w:val="1"/>
          <w:numId w:val="8"/>
        </w:numPr>
        <w:jc w:val="both"/>
        <w:rPr>
          <w:ins w:id="132" w:author="Jana Kulhová" w:date="2015-08-31T14:07:00Z"/>
          <w:rFonts w:cs="Arial"/>
        </w:rPr>
        <w:pPrChange w:id="133" w:author="Jana Kulhová" w:date="2015-08-31T14:08:00Z">
          <w:pPr>
            <w:numPr>
              <w:numId w:val="8"/>
            </w:numPr>
            <w:tabs>
              <w:tab w:val="num" w:pos="360"/>
            </w:tabs>
            <w:ind w:left="340" w:hanging="340"/>
            <w:jc w:val="both"/>
          </w:pPr>
        </w:pPrChange>
      </w:pPr>
      <w:ins w:id="134" w:author="Jana Kulhová" w:date="2015-08-31T14:07:00Z">
        <w:r>
          <w:rPr>
            <w:rFonts w:cs="Arial"/>
          </w:rPr>
          <w:t>návrh na prohlášení konkurzu byl zamítnut pro nedostatek majetku zhotovitele,</w:t>
        </w:r>
      </w:ins>
    </w:p>
    <w:p w14:paraId="4D2DF13A" w14:textId="77777777" w:rsidR="00DB1326" w:rsidRDefault="00DB1326" w:rsidP="00DB1326">
      <w:pPr>
        <w:rPr>
          <w:ins w:id="135" w:author="Jana Kulhová" w:date="2015-08-31T14:07:00Z"/>
          <w:rFonts w:cs="Arial"/>
        </w:rPr>
      </w:pPr>
    </w:p>
    <w:p w14:paraId="768C1BCD" w14:textId="77777777" w:rsidR="00DB1326" w:rsidRDefault="00DB1326">
      <w:pPr>
        <w:numPr>
          <w:ilvl w:val="1"/>
          <w:numId w:val="8"/>
        </w:numPr>
        <w:spacing w:line="360" w:lineRule="auto"/>
        <w:jc w:val="both"/>
        <w:rPr>
          <w:ins w:id="136" w:author="Jana Kulhová" w:date="2015-08-31T14:07:00Z"/>
          <w:rFonts w:ascii="Calibri" w:hAnsi="Calibri"/>
          <w:sz w:val="22"/>
          <w:szCs w:val="22"/>
          <w:lang w:val="cs-CZ"/>
        </w:rPr>
        <w:pPrChange w:id="137" w:author="Jana Kulhová" w:date="2015-08-31T14:08:00Z">
          <w:pPr>
            <w:numPr>
              <w:numId w:val="8"/>
            </w:numPr>
            <w:tabs>
              <w:tab w:val="num" w:pos="360"/>
            </w:tabs>
            <w:spacing w:line="360" w:lineRule="auto"/>
            <w:ind w:left="340" w:hanging="340"/>
            <w:jc w:val="both"/>
          </w:pPr>
        </w:pPrChange>
      </w:pPr>
      <w:ins w:id="138" w:author="Jana Kulhová" w:date="2015-08-31T14:07:00Z">
        <w:r>
          <w:rPr>
            <w:rFonts w:cs="Arial"/>
          </w:rPr>
          <w:t>zhotovitel vstoupí do likvidace</w:t>
        </w:r>
      </w:ins>
    </w:p>
    <w:p w14:paraId="78139097" w14:textId="77777777" w:rsidR="00DB1326" w:rsidRPr="00DB1326" w:rsidDel="00DB1326" w:rsidRDefault="00B900FD" w:rsidP="00DB1326">
      <w:pPr>
        <w:numPr>
          <w:ilvl w:val="0"/>
          <w:numId w:val="8"/>
        </w:numPr>
        <w:spacing w:line="360" w:lineRule="auto"/>
        <w:jc w:val="both"/>
        <w:rPr>
          <w:del w:id="139" w:author="Jana Kulhová" w:date="2015-08-31T14:08:00Z"/>
          <w:rFonts w:ascii="Calibri" w:hAnsi="Calibri"/>
          <w:sz w:val="22"/>
          <w:szCs w:val="22"/>
          <w:lang w:val="cs-CZ"/>
        </w:rPr>
      </w:pPr>
      <w:del w:id="140" w:author="Jana Kulhová" w:date="2015-08-31T14:08:00Z">
        <w:r w:rsidRPr="008D1A32" w:rsidDel="00DB1326">
          <w:rPr>
            <w:rFonts w:ascii="Calibri" w:hAnsi="Calibri"/>
            <w:sz w:val="22"/>
            <w:szCs w:val="22"/>
            <w:lang w:val="cs-CZ"/>
          </w:rPr>
          <w:delText>Objednatel je oprávněn odstoupit od smlouvy, jestliže byl prohlášen konkurs na majetek zhotovitele nebo zahájeno řízení o vyrovnání.</w:delText>
        </w:r>
      </w:del>
    </w:p>
    <w:p w14:paraId="219EDA48" w14:textId="77777777" w:rsidR="00B900FD" w:rsidRPr="008D1A32" w:rsidRDefault="00B900FD" w:rsidP="00517E6D">
      <w:pPr>
        <w:numPr>
          <w:ilvl w:val="0"/>
          <w:numId w:val="8"/>
        </w:numPr>
        <w:spacing w:line="360" w:lineRule="auto"/>
        <w:jc w:val="both"/>
        <w:rPr>
          <w:rFonts w:ascii="Calibri" w:hAnsi="Calibri"/>
          <w:sz w:val="22"/>
          <w:szCs w:val="22"/>
          <w:lang w:val="cs-CZ"/>
        </w:rPr>
      </w:pPr>
      <w:r w:rsidRPr="008D1A32">
        <w:rPr>
          <w:rFonts w:ascii="Calibri" w:hAnsi="Calibri"/>
          <w:sz w:val="22"/>
          <w:szCs w:val="22"/>
          <w:lang w:val="cs-CZ"/>
        </w:rPr>
        <w:lastRenderedPageBreak/>
        <w:t>Objednatel je oprávněn odstoupit od smlouvy, jestliže zhotovitel poruší zvlášť závažným způsobem jakékoliv ustanovení této smlouvy a přes písemnou výzvu objednatele neodstraní následky takového porušení (pokud tyto následky mohou být odstraněny), nebo zhotovitel svým jednáním nebo opomenutím opakovaně neposkytuje potřebnou součinnost, čímž ohrožuje zhotovení díla.</w:t>
      </w:r>
    </w:p>
    <w:p w14:paraId="6628C582" w14:textId="77777777" w:rsidR="00B900FD" w:rsidRPr="008D1A32" w:rsidRDefault="00B900FD" w:rsidP="00517E6D">
      <w:pPr>
        <w:numPr>
          <w:ilvl w:val="0"/>
          <w:numId w:val="8"/>
        </w:numPr>
        <w:spacing w:line="360" w:lineRule="auto"/>
        <w:jc w:val="both"/>
        <w:rPr>
          <w:rFonts w:ascii="Calibri" w:hAnsi="Calibri"/>
          <w:sz w:val="22"/>
          <w:szCs w:val="22"/>
          <w:lang w:val="cs-CZ"/>
        </w:rPr>
      </w:pPr>
      <w:r w:rsidRPr="008D1A32">
        <w:rPr>
          <w:rFonts w:ascii="Calibri" w:hAnsi="Calibri"/>
          <w:sz w:val="22"/>
          <w:szCs w:val="22"/>
          <w:lang w:val="cs-CZ"/>
        </w:rPr>
        <w:t>V případě odstoupení od této smlouvy uhradí objednatel zhotoviteli k datu právních účinků odstoupení veškerá dosud řádně poskytnutá plnění, prokazatelně objednaný materiál a zhotovitelem fyzicky dodaný a zabudovaný materiál.</w:t>
      </w:r>
    </w:p>
    <w:p w14:paraId="452E05C3" w14:textId="77777777" w:rsidR="00B900FD" w:rsidRPr="008D1A32" w:rsidRDefault="00B900FD" w:rsidP="00517E6D">
      <w:pPr>
        <w:numPr>
          <w:ilvl w:val="0"/>
          <w:numId w:val="8"/>
        </w:numPr>
        <w:spacing w:line="360" w:lineRule="auto"/>
        <w:jc w:val="both"/>
        <w:rPr>
          <w:rFonts w:ascii="Calibri" w:hAnsi="Calibri"/>
          <w:sz w:val="22"/>
          <w:szCs w:val="22"/>
          <w:lang w:val="cs-CZ"/>
        </w:rPr>
      </w:pPr>
      <w:r w:rsidRPr="008D1A32">
        <w:rPr>
          <w:rFonts w:ascii="Calibri" w:hAnsi="Calibri"/>
          <w:sz w:val="22"/>
          <w:szCs w:val="22"/>
          <w:lang w:val="cs-CZ"/>
        </w:rPr>
        <w:t>Zhotovitel je oprávněn odstoupit od této smlouvy, jestliže objednatel svým jednáním nebo opomenutím zvlášť závažným způsobem ohrozil zhotovení díla a i přes písemnou výzvu zhotovitele nezajistil v přiměřené době nápravu nebo neučinil opatření směřující k odstranění závadného stavu, nebo objednatel svým jednáním nebo opomenutím opakovaně neposkytuje potřebnou součinnost, čímž ohrožuje zhotovení díla.</w:t>
      </w:r>
    </w:p>
    <w:p w14:paraId="119FD525" w14:textId="77777777" w:rsidR="00B900FD" w:rsidRPr="008D1A32" w:rsidRDefault="00B900FD" w:rsidP="00C91EBF">
      <w:pPr>
        <w:numPr>
          <w:ilvl w:val="0"/>
          <w:numId w:val="8"/>
        </w:numPr>
        <w:spacing w:line="360" w:lineRule="auto"/>
        <w:jc w:val="both"/>
        <w:rPr>
          <w:rFonts w:ascii="Calibri" w:hAnsi="Calibri"/>
          <w:b/>
          <w:sz w:val="22"/>
          <w:szCs w:val="22"/>
          <w:lang w:val="cs-CZ"/>
        </w:rPr>
      </w:pPr>
      <w:r w:rsidRPr="008D1A32">
        <w:rPr>
          <w:rFonts w:ascii="Calibri" w:hAnsi="Calibri"/>
          <w:sz w:val="22"/>
          <w:szCs w:val="22"/>
          <w:lang w:val="cs-CZ"/>
        </w:rPr>
        <w:t xml:space="preserve">Odstoupení nabude účinnosti dnem doručení druhé straně, za doručené se odstoupení považuje i tehdy, pokud strana, které je doručováno, zmaří doručení nebo doručení bez důvodu nepřevezme. </w:t>
      </w:r>
    </w:p>
    <w:p w14:paraId="3BC0B4F9" w14:textId="77777777" w:rsidR="00B900FD" w:rsidRPr="008D1A32" w:rsidRDefault="00B900FD" w:rsidP="00517E6D">
      <w:pPr>
        <w:jc w:val="center"/>
        <w:rPr>
          <w:rFonts w:ascii="Calibri" w:hAnsi="Calibri"/>
          <w:b/>
          <w:sz w:val="28"/>
          <w:szCs w:val="28"/>
          <w:lang w:val="cs-CZ"/>
        </w:rPr>
      </w:pPr>
      <w:r w:rsidRPr="008D1A32">
        <w:rPr>
          <w:rFonts w:ascii="Calibri" w:hAnsi="Calibri"/>
          <w:b/>
          <w:sz w:val="28"/>
          <w:szCs w:val="28"/>
          <w:lang w:val="cs-CZ"/>
        </w:rPr>
        <w:t>IX.</w:t>
      </w:r>
    </w:p>
    <w:p w14:paraId="6AEB87B3" w14:textId="77777777" w:rsidR="00B900FD" w:rsidRPr="008D1A32" w:rsidRDefault="00B900FD" w:rsidP="00517E6D">
      <w:pPr>
        <w:jc w:val="center"/>
        <w:rPr>
          <w:rFonts w:ascii="Calibri" w:hAnsi="Calibri"/>
          <w:b/>
          <w:sz w:val="28"/>
          <w:szCs w:val="28"/>
          <w:u w:val="single"/>
          <w:lang w:val="cs-CZ"/>
        </w:rPr>
      </w:pPr>
      <w:r w:rsidRPr="008D1A32">
        <w:rPr>
          <w:rFonts w:ascii="Calibri" w:hAnsi="Calibri"/>
          <w:b/>
          <w:sz w:val="28"/>
          <w:szCs w:val="28"/>
          <w:u w:val="single"/>
          <w:lang w:val="cs-CZ"/>
        </w:rPr>
        <w:t>Smluvní pokuty a úroky z prodlení</w:t>
      </w:r>
    </w:p>
    <w:p w14:paraId="68C1D6A9" w14:textId="77777777" w:rsidR="00B900FD" w:rsidRPr="008D1A32" w:rsidRDefault="00B900FD" w:rsidP="00517E6D">
      <w:pPr>
        <w:jc w:val="center"/>
        <w:rPr>
          <w:rFonts w:ascii="Calibri" w:hAnsi="Calibri"/>
          <w:b/>
          <w:sz w:val="22"/>
          <w:szCs w:val="22"/>
          <w:u w:val="single"/>
          <w:lang w:val="cs-CZ"/>
        </w:rPr>
      </w:pPr>
    </w:p>
    <w:p w14:paraId="6F54FC51" w14:textId="77777777" w:rsidR="00B900FD" w:rsidRPr="008D1A32" w:rsidRDefault="00B900FD" w:rsidP="008D4EE9">
      <w:pPr>
        <w:numPr>
          <w:ilvl w:val="0"/>
          <w:numId w:val="10"/>
        </w:numPr>
        <w:spacing w:line="360" w:lineRule="auto"/>
        <w:rPr>
          <w:rFonts w:ascii="Calibri" w:hAnsi="Calibri"/>
          <w:bCs/>
          <w:sz w:val="22"/>
          <w:szCs w:val="22"/>
          <w:lang w:val="cs-CZ"/>
        </w:rPr>
      </w:pPr>
      <w:r w:rsidRPr="008D1A32">
        <w:rPr>
          <w:rFonts w:ascii="Calibri" w:hAnsi="Calibri"/>
          <w:bCs/>
          <w:sz w:val="22"/>
          <w:szCs w:val="22"/>
          <w:lang w:val="cs-CZ"/>
        </w:rPr>
        <w:t xml:space="preserve">Za nesplnění termínů dle čl. III </w:t>
      </w:r>
      <w:ins w:id="141" w:author="Jana Kulhová" w:date="2015-08-31T11:21:00Z">
        <w:r w:rsidR="00536CB4">
          <w:rPr>
            <w:rFonts w:ascii="Calibri" w:hAnsi="Calibri"/>
            <w:bCs/>
            <w:sz w:val="22"/>
            <w:szCs w:val="22"/>
            <w:lang w:val="cs-CZ"/>
          </w:rPr>
          <w:t xml:space="preserve">této smlouvy </w:t>
        </w:r>
      </w:ins>
      <w:r w:rsidRPr="008D1A32">
        <w:rPr>
          <w:rFonts w:ascii="Calibri" w:hAnsi="Calibri"/>
          <w:bCs/>
          <w:sz w:val="22"/>
          <w:szCs w:val="22"/>
          <w:lang w:val="cs-CZ"/>
        </w:rPr>
        <w:t xml:space="preserve">je objednatel oprávněn účtovat zhotoviteli smluvní pokutu ve výši 0,05% </w:t>
      </w:r>
      <w:ins w:id="142" w:author="Jana Kulhová" w:date="2015-08-31T10:58:00Z">
        <w:r w:rsidR="00371B34">
          <w:rPr>
            <w:rFonts w:ascii="Calibri" w:hAnsi="Calibri"/>
            <w:bCs/>
            <w:sz w:val="22"/>
            <w:szCs w:val="22"/>
            <w:lang w:val="cs-CZ"/>
          </w:rPr>
          <w:t xml:space="preserve">z celkové ceny díla </w:t>
        </w:r>
      </w:ins>
      <w:ins w:id="143" w:author="Jana Kulhová" w:date="2015-08-31T11:20:00Z">
        <w:r w:rsidR="00536CB4">
          <w:rPr>
            <w:rFonts w:ascii="Calibri" w:hAnsi="Calibri"/>
            <w:bCs/>
            <w:sz w:val="22"/>
            <w:szCs w:val="22"/>
            <w:lang w:val="cs-CZ"/>
          </w:rPr>
          <w:t xml:space="preserve">uvedené v čl. </w:t>
        </w:r>
      </w:ins>
      <w:ins w:id="144" w:author="Jana Kulhová" w:date="2015-08-31T11:21:00Z">
        <w:r w:rsidR="00536CB4">
          <w:rPr>
            <w:rFonts w:ascii="Calibri" w:hAnsi="Calibri"/>
            <w:bCs/>
            <w:sz w:val="22"/>
            <w:szCs w:val="22"/>
            <w:lang w:val="cs-CZ"/>
          </w:rPr>
          <w:t xml:space="preserve"> IV této smlouvy </w:t>
        </w:r>
      </w:ins>
      <w:r w:rsidRPr="008D1A32">
        <w:rPr>
          <w:rFonts w:ascii="Calibri" w:hAnsi="Calibri"/>
          <w:bCs/>
          <w:sz w:val="22"/>
          <w:szCs w:val="22"/>
          <w:lang w:val="cs-CZ"/>
        </w:rPr>
        <w:t>za každý kalendářní den prodlení.</w:t>
      </w:r>
    </w:p>
    <w:p w14:paraId="2A6090FC" w14:textId="77777777" w:rsidR="008D0196" w:rsidRDefault="00B900FD" w:rsidP="008D0196">
      <w:pPr>
        <w:numPr>
          <w:ilvl w:val="0"/>
          <w:numId w:val="10"/>
        </w:numPr>
        <w:spacing w:line="360" w:lineRule="auto"/>
        <w:rPr>
          <w:rFonts w:ascii="Calibri" w:hAnsi="Calibri"/>
          <w:bCs/>
          <w:sz w:val="22"/>
          <w:szCs w:val="22"/>
          <w:lang w:val="cs-CZ"/>
        </w:rPr>
      </w:pPr>
      <w:r w:rsidRPr="008D1A32">
        <w:rPr>
          <w:rFonts w:ascii="Calibri" w:hAnsi="Calibri"/>
          <w:bCs/>
          <w:sz w:val="22"/>
          <w:szCs w:val="22"/>
          <w:lang w:val="cs-CZ"/>
        </w:rPr>
        <w:t xml:space="preserve">V případě prodlení objednatele s placením peněžitého závazku ve sjednané lhůtě je </w:t>
      </w:r>
      <w:ins w:id="145" w:author="Jana Kulhová" w:date="2015-08-31T10:56:00Z">
        <w:r w:rsidR="00371B34">
          <w:rPr>
            <w:rFonts w:ascii="Calibri" w:hAnsi="Calibri"/>
            <w:bCs/>
            <w:sz w:val="22"/>
            <w:szCs w:val="22"/>
            <w:lang w:val="cs-CZ"/>
          </w:rPr>
          <w:t xml:space="preserve">zhotovitel oprávněn </w:t>
        </w:r>
      </w:ins>
      <w:ins w:id="146" w:author="Jana Kulhová" w:date="2015-08-31T10:57:00Z">
        <w:r w:rsidR="00371B34">
          <w:rPr>
            <w:rFonts w:ascii="Calibri" w:hAnsi="Calibri"/>
            <w:bCs/>
            <w:sz w:val="22"/>
            <w:szCs w:val="22"/>
            <w:lang w:val="cs-CZ"/>
          </w:rPr>
          <w:t xml:space="preserve">požadovat na objednateli zaplacení </w:t>
        </w:r>
      </w:ins>
      <w:del w:id="147" w:author="Jana Kulhová" w:date="2015-08-31T10:57:00Z">
        <w:r w:rsidRPr="008D1A32" w:rsidDel="00371B34">
          <w:rPr>
            <w:rFonts w:ascii="Calibri" w:hAnsi="Calibri"/>
            <w:bCs/>
            <w:sz w:val="22"/>
            <w:szCs w:val="22"/>
            <w:lang w:val="cs-CZ"/>
          </w:rPr>
          <w:delText>povinen zaplatit</w:delText>
        </w:r>
      </w:del>
      <w:r w:rsidRPr="008D1A32">
        <w:rPr>
          <w:rFonts w:ascii="Calibri" w:hAnsi="Calibri"/>
          <w:bCs/>
          <w:sz w:val="22"/>
          <w:szCs w:val="22"/>
          <w:lang w:val="cs-CZ"/>
        </w:rPr>
        <w:t xml:space="preserve"> úrok</w:t>
      </w:r>
      <w:ins w:id="148" w:author="Jana Kulhová" w:date="2015-08-31T10:57:00Z">
        <w:r w:rsidR="00371B34">
          <w:rPr>
            <w:rFonts w:ascii="Calibri" w:hAnsi="Calibri"/>
            <w:bCs/>
            <w:sz w:val="22"/>
            <w:szCs w:val="22"/>
            <w:lang w:val="cs-CZ"/>
          </w:rPr>
          <w:t>u</w:t>
        </w:r>
      </w:ins>
      <w:r w:rsidRPr="008D1A32">
        <w:rPr>
          <w:rFonts w:ascii="Calibri" w:hAnsi="Calibri"/>
          <w:bCs/>
          <w:sz w:val="22"/>
          <w:szCs w:val="22"/>
          <w:lang w:val="cs-CZ"/>
        </w:rPr>
        <w:t xml:space="preserve"> z prodlení ve výši 0,05% z dlužné částky za každý kalendářní den prodlení.</w:t>
      </w:r>
    </w:p>
    <w:p w14:paraId="55A6DA34" w14:textId="77777777" w:rsidR="008D0196" w:rsidRPr="008D0196" w:rsidRDefault="008D0196" w:rsidP="008D0196">
      <w:pPr>
        <w:spacing w:line="360" w:lineRule="auto"/>
        <w:ind w:left="426"/>
        <w:rPr>
          <w:rFonts w:ascii="Calibri" w:hAnsi="Calibri"/>
          <w:bCs/>
          <w:sz w:val="22"/>
          <w:szCs w:val="22"/>
          <w:lang w:val="cs-CZ"/>
        </w:rPr>
      </w:pPr>
    </w:p>
    <w:p w14:paraId="7D0DE1BE" w14:textId="77777777" w:rsidR="00B900FD" w:rsidRPr="008D1A32" w:rsidRDefault="00B900FD" w:rsidP="00517E6D">
      <w:pPr>
        <w:jc w:val="center"/>
        <w:rPr>
          <w:rFonts w:ascii="Calibri" w:hAnsi="Calibri"/>
          <w:b/>
          <w:sz w:val="28"/>
          <w:szCs w:val="28"/>
          <w:lang w:val="cs-CZ"/>
        </w:rPr>
      </w:pPr>
      <w:r w:rsidRPr="008D1A32">
        <w:rPr>
          <w:rFonts w:ascii="Calibri" w:hAnsi="Calibri"/>
          <w:b/>
          <w:sz w:val="28"/>
          <w:szCs w:val="28"/>
          <w:lang w:val="cs-CZ"/>
        </w:rPr>
        <w:t>X.</w:t>
      </w:r>
    </w:p>
    <w:p w14:paraId="189A2299" w14:textId="77777777" w:rsidR="00B900FD" w:rsidRPr="008D1A32" w:rsidRDefault="00B900FD" w:rsidP="00517E6D">
      <w:pPr>
        <w:pStyle w:val="Nadpis5"/>
        <w:rPr>
          <w:rFonts w:ascii="Calibri" w:hAnsi="Calibri"/>
          <w:b/>
          <w:bCs/>
          <w:sz w:val="28"/>
          <w:szCs w:val="28"/>
        </w:rPr>
      </w:pPr>
      <w:r w:rsidRPr="008D1A32">
        <w:rPr>
          <w:rFonts w:ascii="Calibri" w:hAnsi="Calibri"/>
          <w:b/>
          <w:bCs/>
          <w:sz w:val="28"/>
          <w:szCs w:val="28"/>
        </w:rPr>
        <w:t>Závěrečná ujednání</w:t>
      </w:r>
    </w:p>
    <w:p w14:paraId="6C2E02B3" w14:textId="77777777" w:rsidR="00B900FD" w:rsidRPr="008D1A32" w:rsidRDefault="00B900FD" w:rsidP="00517E6D">
      <w:pPr>
        <w:rPr>
          <w:rFonts w:ascii="Calibri" w:hAnsi="Calibri"/>
          <w:sz w:val="22"/>
          <w:szCs w:val="22"/>
          <w:lang w:val="cs-CZ"/>
        </w:rPr>
      </w:pPr>
    </w:p>
    <w:p w14:paraId="3C2A72EE" w14:textId="77777777" w:rsidR="00B900FD" w:rsidRPr="008D1A32" w:rsidRDefault="00B900FD" w:rsidP="00517E6D">
      <w:pPr>
        <w:numPr>
          <w:ilvl w:val="0"/>
          <w:numId w:val="9"/>
        </w:numPr>
        <w:spacing w:line="360" w:lineRule="auto"/>
        <w:jc w:val="both"/>
        <w:rPr>
          <w:rFonts w:ascii="Calibri" w:hAnsi="Calibri"/>
          <w:sz w:val="22"/>
          <w:szCs w:val="22"/>
          <w:lang w:val="cs-CZ"/>
        </w:rPr>
      </w:pPr>
      <w:r w:rsidRPr="008D1A32">
        <w:rPr>
          <w:rFonts w:ascii="Calibri" w:hAnsi="Calibri"/>
          <w:sz w:val="22"/>
          <w:szCs w:val="22"/>
          <w:lang w:val="cs-CZ"/>
        </w:rPr>
        <w:t xml:space="preserve">Tato smlouva se spravuje českým právním řádem. V případě sporů se smluvní strany zavazují řešit je na úrovni jednání svých </w:t>
      </w:r>
      <w:del w:id="149" w:author="Jana Kulhová" w:date="2015-08-31T11:01:00Z">
        <w:r w:rsidRPr="008D1A32" w:rsidDel="00371B34">
          <w:rPr>
            <w:rFonts w:ascii="Calibri" w:hAnsi="Calibri"/>
            <w:sz w:val="22"/>
            <w:szCs w:val="22"/>
            <w:lang w:val="cs-CZ"/>
          </w:rPr>
          <w:delText xml:space="preserve">statutárních </w:delText>
        </w:r>
      </w:del>
      <w:r w:rsidRPr="008D1A32">
        <w:rPr>
          <w:rFonts w:ascii="Calibri" w:hAnsi="Calibri"/>
          <w:sz w:val="22"/>
          <w:szCs w:val="22"/>
          <w:lang w:val="cs-CZ"/>
        </w:rPr>
        <w:t xml:space="preserve">zástupců. Nedojde-li mezi nimi k dohodě, je příslušný obecný soud strany žalované. </w:t>
      </w:r>
    </w:p>
    <w:p w14:paraId="4387EF80" w14:textId="77777777" w:rsidR="00B900FD" w:rsidRPr="008D1A32" w:rsidRDefault="00B900FD" w:rsidP="00517E6D">
      <w:pPr>
        <w:numPr>
          <w:ilvl w:val="0"/>
          <w:numId w:val="9"/>
        </w:numPr>
        <w:spacing w:line="360" w:lineRule="auto"/>
        <w:jc w:val="both"/>
        <w:rPr>
          <w:rFonts w:ascii="Calibri" w:hAnsi="Calibri"/>
          <w:sz w:val="22"/>
          <w:szCs w:val="22"/>
          <w:lang w:val="cs-CZ"/>
        </w:rPr>
      </w:pPr>
      <w:r w:rsidRPr="008D1A32">
        <w:rPr>
          <w:rFonts w:ascii="Calibri" w:hAnsi="Calibri"/>
          <w:sz w:val="22"/>
          <w:szCs w:val="22"/>
          <w:lang w:val="cs-CZ"/>
        </w:rPr>
        <w:t>Ke změnám této smlouvy může dojít pouze písemnou dohodou obou smluvních stran a to formou písemných vzestupně číslovaných dodatků.</w:t>
      </w:r>
    </w:p>
    <w:p w14:paraId="50FBCF93" w14:textId="77777777" w:rsidR="00B900FD" w:rsidRPr="008D1A32" w:rsidRDefault="00B900FD" w:rsidP="00517E6D">
      <w:pPr>
        <w:numPr>
          <w:ilvl w:val="0"/>
          <w:numId w:val="9"/>
        </w:numPr>
        <w:spacing w:line="360" w:lineRule="auto"/>
        <w:jc w:val="both"/>
        <w:rPr>
          <w:rFonts w:ascii="Calibri" w:hAnsi="Calibri"/>
          <w:sz w:val="22"/>
          <w:szCs w:val="22"/>
          <w:lang w:val="cs-CZ"/>
        </w:rPr>
      </w:pPr>
      <w:r w:rsidRPr="008D1A32">
        <w:rPr>
          <w:rFonts w:ascii="Calibri" w:hAnsi="Calibri"/>
          <w:sz w:val="22"/>
          <w:szCs w:val="22"/>
          <w:lang w:val="cs-CZ"/>
        </w:rPr>
        <w:t xml:space="preserve">Veškeré dohody a ujednání učiněné při přejímacím řízení a zapsané v protokolu (zápisu) </w:t>
      </w:r>
      <w:r w:rsidRPr="008D1A32">
        <w:rPr>
          <w:rFonts w:ascii="Calibri" w:hAnsi="Calibri"/>
          <w:sz w:val="22"/>
          <w:szCs w:val="22"/>
          <w:lang w:val="cs-CZ"/>
        </w:rPr>
        <w:br/>
        <w:t>o předání a převzetí dokončeného díla, se stanou smluvním ujednáním a v takovém případě se stane vlastní protokol (zápis) o předání a převzetí dokončeného díla dodatkem k této smlouvě.</w:t>
      </w:r>
    </w:p>
    <w:p w14:paraId="67571E94" w14:textId="77777777" w:rsidR="00B900FD" w:rsidRPr="008D1A32" w:rsidRDefault="00B900FD" w:rsidP="00517E6D">
      <w:pPr>
        <w:numPr>
          <w:ilvl w:val="0"/>
          <w:numId w:val="9"/>
        </w:numPr>
        <w:spacing w:line="360" w:lineRule="auto"/>
        <w:jc w:val="both"/>
        <w:rPr>
          <w:rFonts w:ascii="Calibri" w:hAnsi="Calibri"/>
          <w:sz w:val="22"/>
          <w:szCs w:val="22"/>
          <w:lang w:val="cs-CZ"/>
        </w:rPr>
      </w:pPr>
      <w:r w:rsidRPr="008D1A32">
        <w:rPr>
          <w:rFonts w:ascii="Calibri" w:hAnsi="Calibri"/>
          <w:sz w:val="22"/>
          <w:szCs w:val="22"/>
          <w:lang w:val="cs-CZ"/>
        </w:rPr>
        <w:lastRenderedPageBreak/>
        <w:t xml:space="preserve">Jakákoliv oznámení stran této smlouvy budou doporučeným dopisem, faxem, telefonicky nebo elektronickou poštou doručována na níže uvedené adresy:                                                               </w:t>
      </w:r>
    </w:p>
    <w:p w14:paraId="143D0E5A" w14:textId="77777777" w:rsidR="00B900FD" w:rsidRPr="008D1A32" w:rsidRDefault="00B900FD" w:rsidP="00517E6D">
      <w:pPr>
        <w:spacing w:line="360" w:lineRule="auto"/>
        <w:ind w:left="2880"/>
        <w:jc w:val="both"/>
        <w:rPr>
          <w:rFonts w:ascii="Calibri" w:hAnsi="Calibri"/>
          <w:sz w:val="22"/>
          <w:szCs w:val="22"/>
          <w:lang w:val="cs-CZ"/>
        </w:rPr>
      </w:pPr>
      <w:r w:rsidRPr="008D1A32">
        <w:rPr>
          <w:rFonts w:ascii="Calibri" w:hAnsi="Calibri"/>
          <w:sz w:val="22"/>
          <w:szCs w:val="22"/>
          <w:lang w:val="cs-CZ"/>
        </w:rPr>
        <w:t>doručování objednateli:</w:t>
      </w:r>
      <w:r w:rsidRPr="008D1A32">
        <w:rPr>
          <w:rFonts w:ascii="Calibri" w:hAnsi="Calibri"/>
          <w:sz w:val="22"/>
          <w:szCs w:val="22"/>
          <w:lang w:val="cs-CZ"/>
        </w:rPr>
        <w:tab/>
        <w:t xml:space="preserve">          doručování zhotoviteli:</w:t>
      </w:r>
    </w:p>
    <w:p w14:paraId="055C4C78" w14:textId="77777777" w:rsidR="00B900FD" w:rsidRPr="008D1A32" w:rsidRDefault="00B900FD" w:rsidP="00517E6D">
      <w:pPr>
        <w:spacing w:line="360" w:lineRule="auto"/>
        <w:jc w:val="both"/>
        <w:rPr>
          <w:rFonts w:ascii="Calibri" w:hAnsi="Calibri"/>
          <w:sz w:val="22"/>
          <w:szCs w:val="22"/>
          <w:lang w:val="cs-CZ"/>
        </w:rPr>
      </w:pPr>
      <w:r w:rsidRPr="008D1A32">
        <w:rPr>
          <w:rFonts w:ascii="Calibri" w:hAnsi="Calibri"/>
          <w:sz w:val="22"/>
          <w:szCs w:val="22"/>
          <w:lang w:val="cs-CZ"/>
        </w:rPr>
        <w:tab/>
        <w:t>adresa:</w:t>
      </w:r>
      <w:r w:rsidRPr="008D1A32">
        <w:rPr>
          <w:rFonts w:ascii="Calibri" w:hAnsi="Calibri"/>
          <w:sz w:val="22"/>
          <w:szCs w:val="22"/>
          <w:lang w:val="cs-CZ"/>
        </w:rPr>
        <w:tab/>
      </w:r>
      <w:r w:rsidRPr="008D1A32">
        <w:rPr>
          <w:rFonts w:ascii="Calibri" w:hAnsi="Calibri"/>
          <w:sz w:val="22"/>
          <w:szCs w:val="22"/>
          <w:lang w:val="cs-CZ"/>
        </w:rPr>
        <w:tab/>
      </w:r>
      <w:r w:rsidRPr="008D1A32">
        <w:rPr>
          <w:rFonts w:ascii="Calibri" w:hAnsi="Calibri"/>
          <w:sz w:val="22"/>
          <w:szCs w:val="22"/>
          <w:lang w:val="cs-CZ"/>
        </w:rPr>
        <w:tab/>
        <w:t>Masarykovo nám. 100</w:t>
      </w:r>
      <w:r w:rsidRPr="008D1A32">
        <w:rPr>
          <w:rFonts w:ascii="Calibri" w:hAnsi="Calibri"/>
          <w:sz w:val="22"/>
          <w:szCs w:val="22"/>
          <w:lang w:val="cs-CZ"/>
        </w:rPr>
        <w:tab/>
      </w:r>
      <w:r w:rsidRPr="008D1A32">
        <w:rPr>
          <w:rFonts w:ascii="Calibri" w:hAnsi="Calibri"/>
          <w:sz w:val="22"/>
          <w:szCs w:val="22"/>
          <w:lang w:val="cs-CZ"/>
        </w:rPr>
        <w:tab/>
      </w:r>
      <w:r w:rsidRPr="008D1A32">
        <w:rPr>
          <w:rFonts w:ascii="Calibri" w:hAnsi="Calibri"/>
          <w:sz w:val="22"/>
          <w:szCs w:val="22"/>
          <w:lang w:val="cs-CZ"/>
        </w:rPr>
        <w:tab/>
      </w:r>
      <w:r w:rsidRPr="008D1A32">
        <w:rPr>
          <w:rFonts w:ascii="Calibri" w:hAnsi="Calibri"/>
          <w:sz w:val="22"/>
          <w:szCs w:val="22"/>
          <w:lang w:val="cs-CZ"/>
        </w:rPr>
        <w:tab/>
        <w:t xml:space="preserve">    </w:t>
      </w:r>
      <w:r w:rsidRPr="008D1A32">
        <w:rPr>
          <w:rFonts w:ascii="Calibri" w:hAnsi="Calibri"/>
          <w:sz w:val="22"/>
          <w:szCs w:val="22"/>
          <w:lang w:val="cs-CZ"/>
        </w:rPr>
        <w:tab/>
      </w:r>
      <w:r w:rsidRPr="008D1A32">
        <w:rPr>
          <w:rFonts w:ascii="Calibri" w:hAnsi="Calibri"/>
          <w:sz w:val="22"/>
          <w:szCs w:val="22"/>
          <w:lang w:val="cs-CZ"/>
        </w:rPr>
        <w:tab/>
      </w:r>
      <w:r w:rsidRPr="008D1A32">
        <w:rPr>
          <w:rFonts w:ascii="Calibri" w:hAnsi="Calibri"/>
          <w:sz w:val="22"/>
          <w:szCs w:val="22"/>
          <w:lang w:val="cs-CZ"/>
        </w:rPr>
        <w:tab/>
      </w:r>
      <w:r w:rsidRPr="008D1A32">
        <w:rPr>
          <w:rFonts w:ascii="Calibri" w:hAnsi="Calibri"/>
          <w:sz w:val="22"/>
          <w:szCs w:val="22"/>
          <w:lang w:val="cs-CZ"/>
        </w:rPr>
        <w:tab/>
        <w:t xml:space="preserve">           </w:t>
      </w:r>
      <w:r w:rsidRPr="008D1A32">
        <w:rPr>
          <w:rFonts w:ascii="Calibri" w:hAnsi="Calibri"/>
          <w:sz w:val="22"/>
          <w:szCs w:val="22"/>
          <w:lang w:val="cs-CZ"/>
        </w:rPr>
        <w:tab/>
      </w:r>
      <w:r w:rsidR="00927D45">
        <w:rPr>
          <w:rFonts w:ascii="Calibri" w:hAnsi="Calibri"/>
          <w:sz w:val="22"/>
          <w:szCs w:val="22"/>
          <w:lang w:val="cs-CZ"/>
        </w:rPr>
        <w:tab/>
      </w:r>
      <w:r w:rsidRPr="008D1A32">
        <w:rPr>
          <w:rFonts w:ascii="Calibri" w:hAnsi="Calibri"/>
          <w:sz w:val="22"/>
          <w:szCs w:val="22"/>
          <w:lang w:val="cs-CZ"/>
        </w:rPr>
        <w:t>256 01  Benešov</w:t>
      </w:r>
      <w:r w:rsidRPr="008D1A32">
        <w:rPr>
          <w:rFonts w:ascii="Calibri" w:hAnsi="Calibri"/>
          <w:sz w:val="22"/>
          <w:szCs w:val="22"/>
          <w:lang w:val="cs-CZ"/>
        </w:rPr>
        <w:tab/>
      </w:r>
      <w:r w:rsidRPr="008D1A32">
        <w:rPr>
          <w:rFonts w:ascii="Calibri" w:hAnsi="Calibri"/>
          <w:sz w:val="22"/>
          <w:szCs w:val="22"/>
          <w:lang w:val="cs-CZ"/>
        </w:rPr>
        <w:tab/>
      </w:r>
      <w:r w:rsidRPr="008D1A32">
        <w:rPr>
          <w:rFonts w:ascii="Calibri" w:hAnsi="Calibri"/>
          <w:sz w:val="22"/>
          <w:szCs w:val="22"/>
          <w:lang w:val="cs-CZ"/>
        </w:rPr>
        <w:tab/>
      </w:r>
    </w:p>
    <w:p w14:paraId="40EE4CCB" w14:textId="77777777" w:rsidR="00B900FD" w:rsidRPr="008D1A32" w:rsidRDefault="00B900FD" w:rsidP="00517E6D">
      <w:pPr>
        <w:spacing w:line="360" w:lineRule="auto"/>
        <w:jc w:val="both"/>
        <w:rPr>
          <w:rFonts w:ascii="Calibri" w:hAnsi="Calibri"/>
          <w:sz w:val="22"/>
          <w:szCs w:val="22"/>
          <w:lang w:val="cs-CZ"/>
        </w:rPr>
      </w:pPr>
      <w:r w:rsidRPr="008D1A32">
        <w:rPr>
          <w:rFonts w:ascii="Calibri" w:hAnsi="Calibri"/>
          <w:sz w:val="22"/>
          <w:szCs w:val="22"/>
          <w:lang w:val="cs-CZ"/>
        </w:rPr>
        <w:tab/>
        <w:t>číslo faxu:</w:t>
      </w:r>
      <w:r w:rsidRPr="008D1A32">
        <w:rPr>
          <w:rFonts w:ascii="Calibri" w:hAnsi="Calibri"/>
          <w:sz w:val="22"/>
          <w:szCs w:val="22"/>
          <w:lang w:val="cs-CZ"/>
        </w:rPr>
        <w:tab/>
      </w:r>
      <w:r w:rsidRPr="008D1A32">
        <w:rPr>
          <w:rFonts w:ascii="Calibri" w:hAnsi="Calibri"/>
          <w:sz w:val="22"/>
          <w:szCs w:val="22"/>
          <w:lang w:val="cs-CZ"/>
        </w:rPr>
        <w:tab/>
        <w:t>317721256</w:t>
      </w:r>
      <w:r w:rsidRPr="008D1A32">
        <w:rPr>
          <w:rFonts w:ascii="Calibri" w:hAnsi="Calibri"/>
          <w:sz w:val="22"/>
          <w:szCs w:val="22"/>
          <w:lang w:val="cs-CZ"/>
        </w:rPr>
        <w:tab/>
      </w:r>
      <w:r w:rsidRPr="008D1A32">
        <w:rPr>
          <w:rFonts w:ascii="Calibri" w:hAnsi="Calibri"/>
          <w:sz w:val="22"/>
          <w:szCs w:val="22"/>
          <w:lang w:val="cs-CZ"/>
        </w:rPr>
        <w:tab/>
      </w:r>
      <w:r w:rsidRPr="008D1A32">
        <w:rPr>
          <w:rFonts w:ascii="Calibri" w:hAnsi="Calibri"/>
          <w:sz w:val="22"/>
          <w:szCs w:val="22"/>
          <w:lang w:val="cs-CZ"/>
        </w:rPr>
        <w:tab/>
      </w:r>
      <w:r w:rsidRPr="008D1A32">
        <w:rPr>
          <w:rFonts w:ascii="Calibri" w:hAnsi="Calibri"/>
          <w:sz w:val="22"/>
          <w:szCs w:val="22"/>
          <w:lang w:val="cs-CZ"/>
        </w:rPr>
        <w:tab/>
      </w:r>
      <w:r w:rsidRPr="008D1A32">
        <w:rPr>
          <w:rFonts w:ascii="Calibri" w:hAnsi="Calibri"/>
          <w:sz w:val="22"/>
          <w:szCs w:val="22"/>
          <w:lang w:val="cs-CZ"/>
        </w:rPr>
        <w:tab/>
      </w:r>
      <w:r w:rsidRPr="008D1A32">
        <w:rPr>
          <w:rFonts w:ascii="Calibri" w:hAnsi="Calibri"/>
          <w:sz w:val="22"/>
          <w:szCs w:val="22"/>
          <w:lang w:val="cs-CZ"/>
        </w:rPr>
        <w:tab/>
      </w:r>
    </w:p>
    <w:p w14:paraId="1104E03D" w14:textId="77777777" w:rsidR="00B900FD" w:rsidRPr="008D1A32" w:rsidRDefault="00B900FD" w:rsidP="00517E6D">
      <w:pPr>
        <w:spacing w:line="360" w:lineRule="auto"/>
        <w:ind w:firstLine="720"/>
        <w:jc w:val="both"/>
        <w:rPr>
          <w:rFonts w:ascii="Calibri" w:hAnsi="Calibri"/>
          <w:sz w:val="22"/>
          <w:szCs w:val="22"/>
          <w:lang w:val="cs-CZ"/>
        </w:rPr>
      </w:pPr>
      <w:r w:rsidRPr="008D1A32">
        <w:rPr>
          <w:rFonts w:ascii="Calibri" w:hAnsi="Calibri"/>
          <w:sz w:val="22"/>
          <w:szCs w:val="22"/>
          <w:lang w:val="cs-CZ"/>
        </w:rPr>
        <w:t>číslo telefonu:</w:t>
      </w:r>
      <w:r w:rsidRPr="008D1A32">
        <w:rPr>
          <w:rFonts w:ascii="Calibri" w:hAnsi="Calibri"/>
          <w:sz w:val="22"/>
          <w:szCs w:val="22"/>
          <w:lang w:val="cs-CZ"/>
        </w:rPr>
        <w:tab/>
      </w:r>
      <w:r w:rsidRPr="008D1A32">
        <w:rPr>
          <w:rFonts w:ascii="Calibri" w:hAnsi="Calibri"/>
          <w:sz w:val="22"/>
          <w:szCs w:val="22"/>
          <w:lang w:val="cs-CZ"/>
        </w:rPr>
        <w:tab/>
        <w:t>317754162</w:t>
      </w:r>
      <w:r w:rsidRPr="008D1A32">
        <w:rPr>
          <w:rFonts w:ascii="Calibri" w:hAnsi="Calibri"/>
          <w:sz w:val="22"/>
          <w:szCs w:val="22"/>
          <w:lang w:val="cs-CZ"/>
        </w:rPr>
        <w:tab/>
      </w:r>
      <w:r w:rsidRPr="008D1A32">
        <w:rPr>
          <w:rFonts w:ascii="Calibri" w:hAnsi="Calibri"/>
          <w:sz w:val="22"/>
          <w:szCs w:val="22"/>
          <w:lang w:val="cs-CZ"/>
        </w:rPr>
        <w:tab/>
      </w:r>
      <w:r w:rsidRPr="008D1A32">
        <w:rPr>
          <w:rFonts w:ascii="Calibri" w:hAnsi="Calibri"/>
          <w:sz w:val="22"/>
          <w:szCs w:val="22"/>
          <w:lang w:val="cs-CZ"/>
        </w:rPr>
        <w:tab/>
      </w:r>
    </w:p>
    <w:p w14:paraId="031B4B7F" w14:textId="77777777" w:rsidR="00B900FD" w:rsidRPr="008D1A32" w:rsidRDefault="00B900FD" w:rsidP="00517E6D">
      <w:pPr>
        <w:spacing w:line="360" w:lineRule="auto"/>
        <w:ind w:firstLine="720"/>
        <w:jc w:val="both"/>
        <w:rPr>
          <w:rFonts w:ascii="Calibri" w:hAnsi="Calibri"/>
          <w:sz w:val="22"/>
          <w:szCs w:val="22"/>
          <w:lang w:val="cs-CZ"/>
        </w:rPr>
      </w:pPr>
      <w:r w:rsidRPr="008D1A32">
        <w:rPr>
          <w:rFonts w:ascii="Calibri" w:hAnsi="Calibri"/>
          <w:sz w:val="22"/>
          <w:szCs w:val="22"/>
          <w:lang w:val="cs-CZ"/>
        </w:rPr>
        <w:t>e-mail adresa:</w:t>
      </w:r>
      <w:r w:rsidRPr="008D1A32">
        <w:rPr>
          <w:rFonts w:ascii="Calibri" w:hAnsi="Calibri"/>
          <w:sz w:val="22"/>
          <w:szCs w:val="22"/>
          <w:lang w:val="cs-CZ"/>
        </w:rPr>
        <w:tab/>
      </w:r>
      <w:r w:rsidRPr="008D1A32">
        <w:rPr>
          <w:rFonts w:ascii="Calibri" w:hAnsi="Calibri"/>
          <w:sz w:val="22"/>
          <w:szCs w:val="22"/>
          <w:lang w:val="cs-CZ"/>
        </w:rPr>
        <w:tab/>
        <w:t>tichovsky@benesov-city.cz</w:t>
      </w:r>
      <w:r w:rsidRPr="008D1A32">
        <w:rPr>
          <w:rFonts w:ascii="Calibri" w:hAnsi="Calibri"/>
          <w:sz w:val="22"/>
          <w:szCs w:val="22"/>
          <w:lang w:val="cs-CZ"/>
        </w:rPr>
        <w:tab/>
        <w:t xml:space="preserve">            </w:t>
      </w:r>
      <w:r w:rsidRPr="008D1A32">
        <w:rPr>
          <w:rFonts w:ascii="Calibri" w:hAnsi="Calibri"/>
          <w:sz w:val="22"/>
          <w:szCs w:val="22"/>
          <w:lang w:val="cs-CZ"/>
        </w:rPr>
        <w:tab/>
      </w:r>
    </w:p>
    <w:p w14:paraId="492BF79D" w14:textId="77777777" w:rsidR="00B900FD" w:rsidRPr="008D1A32" w:rsidRDefault="00B900FD" w:rsidP="008D4EE9">
      <w:pPr>
        <w:spacing w:line="360" w:lineRule="auto"/>
        <w:ind w:firstLine="720"/>
        <w:jc w:val="both"/>
        <w:rPr>
          <w:rFonts w:ascii="Calibri" w:hAnsi="Calibri"/>
          <w:sz w:val="22"/>
          <w:szCs w:val="22"/>
          <w:lang w:val="cs-CZ"/>
        </w:rPr>
      </w:pPr>
      <w:r w:rsidRPr="008D1A32">
        <w:rPr>
          <w:rFonts w:ascii="Calibri" w:hAnsi="Calibri"/>
          <w:sz w:val="22"/>
          <w:szCs w:val="22"/>
          <w:lang w:val="cs-CZ"/>
        </w:rPr>
        <w:t>kontaktní osoba:</w:t>
      </w:r>
      <w:r w:rsidRPr="008D1A32">
        <w:rPr>
          <w:rFonts w:ascii="Calibri" w:hAnsi="Calibri"/>
          <w:sz w:val="22"/>
          <w:szCs w:val="22"/>
          <w:lang w:val="cs-CZ"/>
        </w:rPr>
        <w:tab/>
        <w:t>Ing. Roman Tichovský</w:t>
      </w:r>
    </w:p>
    <w:p w14:paraId="36C72FE2" w14:textId="77777777" w:rsidR="00B900FD" w:rsidRPr="008D1A32" w:rsidRDefault="00B900FD" w:rsidP="00C91EBF">
      <w:pPr>
        <w:widowControl w:val="0"/>
        <w:autoSpaceDE w:val="0"/>
        <w:autoSpaceDN w:val="0"/>
        <w:spacing w:line="360" w:lineRule="auto"/>
        <w:ind w:left="142" w:right="48"/>
        <w:jc w:val="both"/>
        <w:rPr>
          <w:rFonts w:ascii="Calibri" w:hAnsi="Calibri"/>
          <w:sz w:val="22"/>
          <w:szCs w:val="22"/>
        </w:rPr>
      </w:pPr>
    </w:p>
    <w:p w14:paraId="1284C686" w14:textId="77777777" w:rsidR="00B900FD" w:rsidRPr="008D1A32" w:rsidRDefault="00B900FD" w:rsidP="00927D45">
      <w:pPr>
        <w:widowControl w:val="0"/>
        <w:numPr>
          <w:ilvl w:val="0"/>
          <w:numId w:val="9"/>
        </w:numPr>
        <w:autoSpaceDE w:val="0"/>
        <w:autoSpaceDN w:val="0"/>
        <w:spacing w:line="360" w:lineRule="auto"/>
        <w:ind w:right="48"/>
        <w:jc w:val="both"/>
        <w:rPr>
          <w:rFonts w:ascii="Calibri" w:hAnsi="Calibri"/>
          <w:color w:val="000000"/>
          <w:sz w:val="22"/>
          <w:szCs w:val="22"/>
          <w:lang w:val="cs-CZ"/>
        </w:rPr>
      </w:pPr>
      <w:r w:rsidRPr="008D1A32">
        <w:rPr>
          <w:rFonts w:ascii="Calibri" w:hAnsi="Calibri"/>
          <w:sz w:val="22"/>
          <w:szCs w:val="22"/>
          <w:lang w:val="cs-CZ"/>
        </w:rPr>
        <w:t>Zhotovitel bere na vědomí, že se podpisem této smlouvy stává v souladu s ustanovením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 nebo z veřejné finanční podpory.</w:t>
      </w:r>
    </w:p>
    <w:p w14:paraId="0AC0B8DB" w14:textId="77777777" w:rsidR="00B900FD" w:rsidRPr="008D1A32" w:rsidRDefault="00B900FD" w:rsidP="00BA460B">
      <w:pPr>
        <w:numPr>
          <w:ilvl w:val="0"/>
          <w:numId w:val="9"/>
        </w:numPr>
        <w:spacing w:line="360" w:lineRule="auto"/>
        <w:jc w:val="both"/>
        <w:rPr>
          <w:rFonts w:ascii="Calibri" w:hAnsi="Calibri"/>
          <w:sz w:val="22"/>
          <w:szCs w:val="22"/>
          <w:lang w:val="cs-CZ"/>
        </w:rPr>
      </w:pPr>
      <w:r w:rsidRPr="008D1A32">
        <w:rPr>
          <w:rFonts w:ascii="Calibri" w:hAnsi="Calibri"/>
          <w:color w:val="000000"/>
          <w:sz w:val="22"/>
          <w:szCs w:val="22"/>
          <w:lang w:val="cs-CZ"/>
        </w:rPr>
        <w:t>Zhotovitel souhlasí se zveřejněním této smlouvy na profilu zadavatele v souladu se zákonem č. 137/2006 Sb. o veřejných zakázkách, v platném znění.</w:t>
      </w:r>
    </w:p>
    <w:p w14:paraId="1E80698D" w14:textId="77777777" w:rsidR="00B900FD" w:rsidRPr="008D1A32" w:rsidRDefault="00B900FD" w:rsidP="00C75F98">
      <w:pPr>
        <w:pStyle w:val="Odstavecseseznamem"/>
        <w:numPr>
          <w:ilvl w:val="0"/>
          <w:numId w:val="9"/>
        </w:numPr>
        <w:spacing w:line="360" w:lineRule="auto"/>
        <w:jc w:val="both"/>
        <w:rPr>
          <w:rFonts w:ascii="Calibri" w:hAnsi="Calibri"/>
          <w:sz w:val="22"/>
          <w:szCs w:val="22"/>
        </w:rPr>
      </w:pPr>
      <w:r w:rsidRPr="008D1A32">
        <w:rPr>
          <w:rFonts w:ascii="Calibri" w:hAnsi="Calibri"/>
          <w:sz w:val="22"/>
          <w:szCs w:val="22"/>
        </w:rPr>
        <w:t>Objednatel dopředu vylučuje postoupení jakýchkoliv splatných i nesplatných pohledávek, práv a závazků zhotovitele vůči objednateli z této smlouvy o dílo na třetí osobu bez předchozího písemného souhlasu objednatele.</w:t>
      </w:r>
    </w:p>
    <w:p w14:paraId="3F5DFE58" w14:textId="77777777" w:rsidR="00B900FD" w:rsidRPr="008D1A32" w:rsidRDefault="00B900FD" w:rsidP="004739E0">
      <w:pPr>
        <w:pStyle w:val="Odstavecseseznamem"/>
        <w:numPr>
          <w:ilvl w:val="0"/>
          <w:numId w:val="9"/>
        </w:numPr>
        <w:spacing w:line="360" w:lineRule="auto"/>
        <w:jc w:val="both"/>
        <w:rPr>
          <w:rFonts w:ascii="Calibri" w:hAnsi="Calibri"/>
          <w:sz w:val="22"/>
          <w:szCs w:val="22"/>
        </w:rPr>
      </w:pPr>
      <w:r w:rsidRPr="008D1A32">
        <w:rPr>
          <w:rFonts w:ascii="Calibri" w:hAnsi="Calibri"/>
          <w:sz w:val="22"/>
          <w:szCs w:val="22"/>
        </w:rPr>
        <w:t xml:space="preserve"> Závazky vyplývající z této smlouvy přecházejí i na případné právní nástupce obou smluvních stran.</w:t>
      </w:r>
    </w:p>
    <w:p w14:paraId="13F351AF" w14:textId="77777777" w:rsidR="00B900FD" w:rsidRPr="008D1A32" w:rsidRDefault="00B900FD" w:rsidP="00C75F98">
      <w:pPr>
        <w:pStyle w:val="Odstavecseseznamem"/>
        <w:numPr>
          <w:ilvl w:val="0"/>
          <w:numId w:val="9"/>
        </w:numPr>
        <w:spacing w:line="360" w:lineRule="auto"/>
        <w:jc w:val="both"/>
        <w:rPr>
          <w:rFonts w:ascii="Calibri" w:hAnsi="Calibri"/>
          <w:sz w:val="22"/>
          <w:szCs w:val="22"/>
        </w:rPr>
      </w:pPr>
      <w:r w:rsidRPr="008D1A32">
        <w:rPr>
          <w:rFonts w:ascii="Calibri" w:hAnsi="Calibri"/>
          <w:sz w:val="22"/>
          <w:szCs w:val="22"/>
        </w:rPr>
        <w:t xml:space="preserve">Objednatel bude cenu za dílo hradit ve výši a způsobem sjednaným v této smlouvě o dílo jen na bankovní účet zhotovitele uvedený v záhlaví této smlouvy. Zhotovitel prohlašuje, že tento účet je současně bankovním účtem, který zhotovitel uvedl nebo uvede v Databázi čísel účtů při Registru plátců DPH. </w:t>
      </w:r>
    </w:p>
    <w:p w14:paraId="789166A3" w14:textId="77777777" w:rsidR="00B900FD" w:rsidRPr="00C227AB" w:rsidRDefault="00B900FD" w:rsidP="00E73AD8">
      <w:pPr>
        <w:numPr>
          <w:ilvl w:val="0"/>
          <w:numId w:val="9"/>
        </w:numPr>
        <w:spacing w:line="360" w:lineRule="auto"/>
        <w:jc w:val="both"/>
        <w:rPr>
          <w:rFonts w:ascii="Calibri" w:hAnsi="Calibri"/>
          <w:sz w:val="22"/>
          <w:szCs w:val="22"/>
        </w:rPr>
        <w:pPrChange w:id="150" w:author="Jana Kulhová" w:date="2015-08-31T14:57:00Z">
          <w:pPr>
            <w:pStyle w:val="Odstavecseseznamem"/>
            <w:numPr>
              <w:numId w:val="9"/>
            </w:numPr>
            <w:tabs>
              <w:tab w:val="num" w:pos="360"/>
            </w:tabs>
            <w:spacing w:line="360" w:lineRule="auto"/>
            <w:ind w:left="340" w:hanging="340"/>
            <w:jc w:val="both"/>
          </w:pPr>
        </w:pPrChange>
      </w:pPr>
      <w:commentRangeStart w:id="151"/>
      <w:r w:rsidRPr="00C227AB">
        <w:rPr>
          <w:rFonts w:ascii="Calibri" w:hAnsi="Calibri"/>
          <w:sz w:val="22"/>
          <w:szCs w:val="22"/>
        </w:rPr>
        <w:t xml:space="preserve">Zhotovitel </w:t>
      </w:r>
      <w:r w:rsidRPr="00C227AB">
        <w:rPr>
          <w:rFonts w:ascii="Calibri" w:hAnsi="Calibri"/>
          <w:w w:val="110"/>
          <w:sz w:val="22"/>
          <w:szCs w:val="22"/>
        </w:rPr>
        <w:t xml:space="preserve">podle </w:t>
      </w:r>
      <w:r w:rsidRPr="00C227AB">
        <w:rPr>
          <w:rFonts w:ascii="Calibri" w:hAnsi="Calibri"/>
          <w:sz w:val="22"/>
          <w:szCs w:val="22"/>
        </w:rPr>
        <w:t>§ 62 zákona č.137/2006 Sb.</w:t>
      </w:r>
      <w:ins w:id="152" w:author="Jana Kulhová" w:date="2015-08-31T14:57:00Z">
        <w:r w:rsidR="00C227AB" w:rsidRPr="00C227AB">
          <w:rPr>
            <w:rFonts w:ascii="Calibri" w:hAnsi="Calibri"/>
            <w:color w:val="000000"/>
            <w:sz w:val="22"/>
            <w:szCs w:val="22"/>
            <w:lang w:val="cs-CZ"/>
            <w:rPrChange w:id="153" w:author="Jana Kulhová" w:date="2015-08-31T14:57:00Z">
              <w:rPr>
                <w:rFonts w:ascii="Calibri" w:hAnsi="Calibri"/>
                <w:color w:val="000000"/>
                <w:sz w:val="22"/>
                <w:szCs w:val="22"/>
              </w:rPr>
            </w:rPrChange>
          </w:rPr>
          <w:t xml:space="preserve"> </w:t>
        </w:r>
        <w:r w:rsidR="00C227AB" w:rsidRPr="00C227AB">
          <w:rPr>
            <w:rFonts w:ascii="Calibri" w:hAnsi="Calibri"/>
            <w:color w:val="000000"/>
            <w:sz w:val="22"/>
            <w:szCs w:val="22"/>
            <w:lang w:val="cs-CZ"/>
            <w:rPrChange w:id="154" w:author="Jana Kulhová" w:date="2015-08-31T14:57:00Z">
              <w:rPr>
                <w:rFonts w:ascii="Calibri" w:hAnsi="Calibri"/>
                <w:color w:val="000000"/>
                <w:sz w:val="22"/>
                <w:szCs w:val="22"/>
              </w:rPr>
            </w:rPrChange>
          </w:rPr>
          <w:t>. o veřej</w:t>
        </w:r>
        <w:r w:rsidR="00C227AB" w:rsidRPr="00C227AB">
          <w:rPr>
            <w:rFonts w:ascii="Calibri" w:hAnsi="Calibri"/>
            <w:color w:val="000000"/>
            <w:sz w:val="22"/>
            <w:szCs w:val="22"/>
            <w:lang w:val="cs-CZ"/>
            <w:rPrChange w:id="155" w:author="Jana Kulhová" w:date="2015-08-31T14:57:00Z">
              <w:rPr>
                <w:rFonts w:ascii="Calibri" w:hAnsi="Calibri"/>
                <w:color w:val="000000"/>
                <w:sz w:val="22"/>
                <w:szCs w:val="22"/>
              </w:rPr>
            </w:rPrChange>
          </w:rPr>
          <w:t>ných zakázkách, v platném znění,</w:t>
        </w:r>
      </w:ins>
      <w:r w:rsidRPr="00C227AB">
        <w:rPr>
          <w:rFonts w:ascii="Calibri" w:hAnsi="Calibri"/>
          <w:sz w:val="22"/>
          <w:szCs w:val="22"/>
        </w:rPr>
        <w:t xml:space="preserve"> před podpisem této smlouvy předloží objednateli originály nebo úředně ověřené kopie dokladů prokazujících splnění kvalifikace pro proved</w:t>
      </w:r>
      <w:r w:rsidR="005831D0" w:rsidRPr="00C227AB">
        <w:rPr>
          <w:rFonts w:ascii="Calibri" w:hAnsi="Calibri"/>
          <w:sz w:val="22"/>
          <w:szCs w:val="22"/>
        </w:rPr>
        <w:t>e</w:t>
      </w:r>
      <w:r w:rsidRPr="00C227AB">
        <w:rPr>
          <w:rFonts w:ascii="Calibri" w:hAnsi="Calibri"/>
          <w:sz w:val="22"/>
          <w:szCs w:val="22"/>
        </w:rPr>
        <w:t xml:space="preserve">ní celého díla.  </w:t>
      </w:r>
      <w:commentRangeEnd w:id="151"/>
      <w:r w:rsidR="00C227AB">
        <w:rPr>
          <w:rStyle w:val="Odkaznakoment"/>
        </w:rPr>
        <w:commentReference w:id="151"/>
      </w:r>
    </w:p>
    <w:p w14:paraId="7D1B60AA" w14:textId="77777777" w:rsidR="00B900FD" w:rsidRPr="008D1A32" w:rsidRDefault="00B900FD" w:rsidP="00AD62B9">
      <w:pPr>
        <w:numPr>
          <w:ilvl w:val="0"/>
          <w:numId w:val="9"/>
        </w:numPr>
        <w:spacing w:line="360" w:lineRule="auto"/>
        <w:jc w:val="both"/>
        <w:rPr>
          <w:rFonts w:ascii="Calibri" w:hAnsi="Calibri"/>
          <w:sz w:val="22"/>
          <w:szCs w:val="22"/>
          <w:lang w:val="cs-CZ"/>
        </w:rPr>
      </w:pPr>
      <w:r w:rsidRPr="008D1A32">
        <w:rPr>
          <w:rFonts w:ascii="Calibri" w:hAnsi="Calibri"/>
          <w:sz w:val="22"/>
          <w:szCs w:val="22"/>
          <w:lang w:val="cs-CZ"/>
        </w:rPr>
        <w:t>Tato smlouva je vyhotovena ve čtyřech stejnopisech, z nichž objednatel obdrží tři stejnopisy a zhotovitel jeden stejnopis.</w:t>
      </w:r>
      <w:bookmarkStart w:id="156" w:name="_GoBack"/>
      <w:bookmarkEnd w:id="156"/>
    </w:p>
    <w:p w14:paraId="1E5857DD" w14:textId="77777777" w:rsidR="00B900FD" w:rsidRPr="008D1A32" w:rsidRDefault="00B900FD" w:rsidP="00AD62B9">
      <w:pPr>
        <w:numPr>
          <w:ilvl w:val="0"/>
          <w:numId w:val="9"/>
        </w:numPr>
        <w:spacing w:line="360" w:lineRule="auto"/>
        <w:jc w:val="both"/>
        <w:rPr>
          <w:rFonts w:ascii="Calibri" w:hAnsi="Calibri"/>
          <w:sz w:val="22"/>
          <w:szCs w:val="22"/>
          <w:lang w:val="cs-CZ"/>
        </w:rPr>
      </w:pPr>
      <w:r w:rsidRPr="008D1A32">
        <w:rPr>
          <w:rFonts w:ascii="Calibri" w:hAnsi="Calibri"/>
          <w:sz w:val="22"/>
          <w:szCs w:val="22"/>
          <w:lang w:val="cs-CZ"/>
        </w:rPr>
        <w:t>Smluvní strany prohlašují, že si smlouvu přečetly, s obsahem souhlasí a na důkaz jejich svobodné, pravé a vážné vůle připojují níže své podpisy</w:t>
      </w:r>
    </w:p>
    <w:p w14:paraId="3E2F87BC" w14:textId="77777777" w:rsidR="00B900FD" w:rsidRPr="008D1A32" w:rsidRDefault="00B900FD" w:rsidP="00517E6D">
      <w:pPr>
        <w:rPr>
          <w:rFonts w:ascii="Calibri" w:hAnsi="Calibri"/>
          <w:sz w:val="22"/>
          <w:szCs w:val="22"/>
          <w:lang w:val="cs-CZ"/>
        </w:rPr>
      </w:pPr>
    </w:p>
    <w:p w14:paraId="407717F4" w14:textId="77777777" w:rsidR="00B900FD" w:rsidRPr="008D1A32" w:rsidRDefault="00B900FD" w:rsidP="00517E6D">
      <w:pPr>
        <w:rPr>
          <w:rFonts w:ascii="Calibri" w:hAnsi="Calibri"/>
          <w:sz w:val="22"/>
          <w:szCs w:val="22"/>
          <w:lang w:val="cs-CZ"/>
        </w:rPr>
      </w:pPr>
    </w:p>
    <w:p w14:paraId="33DED19E" w14:textId="77777777" w:rsidR="008D0196" w:rsidRDefault="008D0196" w:rsidP="00517E6D">
      <w:pPr>
        <w:rPr>
          <w:rFonts w:ascii="Calibri" w:hAnsi="Calibri"/>
          <w:sz w:val="22"/>
          <w:szCs w:val="22"/>
          <w:lang w:val="cs-CZ"/>
        </w:rPr>
      </w:pPr>
    </w:p>
    <w:p w14:paraId="061C7C69" w14:textId="77777777" w:rsidR="008D0196" w:rsidRDefault="008D0196" w:rsidP="00517E6D">
      <w:pPr>
        <w:rPr>
          <w:rFonts w:ascii="Calibri" w:hAnsi="Calibri"/>
          <w:sz w:val="22"/>
          <w:szCs w:val="22"/>
          <w:lang w:val="cs-CZ"/>
        </w:rPr>
      </w:pPr>
    </w:p>
    <w:p w14:paraId="0DDD6BBD" w14:textId="77777777" w:rsidR="008D0196" w:rsidRDefault="008D0196" w:rsidP="00517E6D">
      <w:pPr>
        <w:rPr>
          <w:rFonts w:ascii="Calibri" w:hAnsi="Calibri"/>
          <w:sz w:val="22"/>
          <w:szCs w:val="22"/>
          <w:lang w:val="cs-CZ"/>
        </w:rPr>
      </w:pPr>
    </w:p>
    <w:p w14:paraId="027AEFDB" w14:textId="77777777" w:rsidR="008D0196" w:rsidRDefault="008D0196" w:rsidP="00517E6D">
      <w:pPr>
        <w:rPr>
          <w:rFonts w:ascii="Calibri" w:hAnsi="Calibri"/>
          <w:sz w:val="22"/>
          <w:szCs w:val="22"/>
          <w:lang w:val="cs-CZ"/>
        </w:rPr>
      </w:pPr>
    </w:p>
    <w:p w14:paraId="41504EE5" w14:textId="77777777" w:rsidR="008D0196" w:rsidRDefault="008D0196" w:rsidP="00517E6D">
      <w:pPr>
        <w:rPr>
          <w:rFonts w:ascii="Calibri" w:hAnsi="Calibri"/>
          <w:sz w:val="22"/>
          <w:szCs w:val="22"/>
          <w:lang w:val="cs-CZ"/>
        </w:rPr>
      </w:pPr>
    </w:p>
    <w:p w14:paraId="40EF72B9" w14:textId="77777777" w:rsidR="00B900FD" w:rsidRPr="008D1A32" w:rsidRDefault="00B900FD" w:rsidP="00517E6D">
      <w:pPr>
        <w:rPr>
          <w:rFonts w:ascii="Calibri" w:hAnsi="Calibri"/>
          <w:sz w:val="22"/>
          <w:szCs w:val="22"/>
          <w:lang w:val="cs-CZ"/>
        </w:rPr>
      </w:pPr>
      <w:r w:rsidRPr="008D1A32">
        <w:rPr>
          <w:rFonts w:ascii="Calibri" w:hAnsi="Calibri"/>
          <w:sz w:val="22"/>
          <w:szCs w:val="22"/>
          <w:lang w:val="cs-CZ"/>
        </w:rPr>
        <w:t xml:space="preserve">V Benešově dne …………                      </w:t>
      </w:r>
      <w:r w:rsidR="008D0196">
        <w:rPr>
          <w:rFonts w:ascii="Calibri" w:hAnsi="Calibri"/>
          <w:sz w:val="22"/>
          <w:szCs w:val="22"/>
          <w:lang w:val="cs-CZ"/>
        </w:rPr>
        <w:t xml:space="preserve">             </w:t>
      </w:r>
      <w:r w:rsidR="00465E7F">
        <w:rPr>
          <w:rFonts w:ascii="Calibri" w:hAnsi="Calibri"/>
          <w:sz w:val="22"/>
          <w:szCs w:val="22"/>
          <w:lang w:val="cs-CZ"/>
        </w:rPr>
        <w:tab/>
      </w:r>
      <w:r w:rsidR="008D0196">
        <w:rPr>
          <w:rFonts w:ascii="Calibri" w:hAnsi="Calibri"/>
          <w:sz w:val="22"/>
          <w:szCs w:val="22"/>
          <w:lang w:val="cs-CZ"/>
        </w:rPr>
        <w:t>V …………………. dne …………..</w:t>
      </w:r>
    </w:p>
    <w:p w14:paraId="3D10F148" w14:textId="77777777" w:rsidR="00B900FD" w:rsidRPr="008D1A32" w:rsidRDefault="00B900FD" w:rsidP="00517E6D">
      <w:pPr>
        <w:rPr>
          <w:rFonts w:ascii="Calibri" w:hAnsi="Calibri"/>
          <w:sz w:val="22"/>
          <w:szCs w:val="22"/>
          <w:lang w:val="cs-CZ"/>
        </w:rPr>
      </w:pPr>
    </w:p>
    <w:p w14:paraId="4E053B56" w14:textId="77777777" w:rsidR="00B900FD" w:rsidRPr="008D1A32" w:rsidRDefault="00B900FD" w:rsidP="00517E6D">
      <w:pPr>
        <w:rPr>
          <w:rFonts w:ascii="Calibri" w:hAnsi="Calibri"/>
          <w:sz w:val="22"/>
          <w:szCs w:val="22"/>
          <w:lang w:val="cs-CZ"/>
        </w:rPr>
      </w:pPr>
    </w:p>
    <w:p w14:paraId="39C22676" w14:textId="77777777" w:rsidR="00B900FD" w:rsidRPr="008D1A32" w:rsidRDefault="00B900FD" w:rsidP="00517E6D">
      <w:pPr>
        <w:rPr>
          <w:rFonts w:ascii="Calibri" w:hAnsi="Calibri"/>
          <w:sz w:val="22"/>
          <w:szCs w:val="22"/>
          <w:lang w:val="cs-CZ"/>
        </w:rPr>
      </w:pPr>
    </w:p>
    <w:p w14:paraId="684A5D00" w14:textId="77777777" w:rsidR="00B900FD" w:rsidRPr="008D1A32" w:rsidRDefault="00B900FD" w:rsidP="00517E6D">
      <w:pPr>
        <w:rPr>
          <w:rFonts w:ascii="Calibri" w:hAnsi="Calibri"/>
          <w:sz w:val="22"/>
          <w:szCs w:val="22"/>
          <w:lang w:val="cs-CZ"/>
        </w:rPr>
      </w:pPr>
      <w:r w:rsidRPr="008D1A32">
        <w:rPr>
          <w:rFonts w:ascii="Calibri" w:hAnsi="Calibri"/>
          <w:sz w:val="22"/>
          <w:szCs w:val="22"/>
          <w:lang w:val="cs-CZ"/>
        </w:rPr>
        <w:t>………………………………………</w:t>
      </w:r>
      <w:r w:rsidRPr="008D1A32">
        <w:rPr>
          <w:rFonts w:ascii="Calibri" w:hAnsi="Calibri"/>
          <w:sz w:val="22"/>
          <w:szCs w:val="22"/>
          <w:lang w:val="cs-CZ"/>
        </w:rPr>
        <w:tab/>
        <w:t xml:space="preserve">     </w:t>
      </w:r>
      <w:r w:rsidR="00465E7F">
        <w:rPr>
          <w:rFonts w:ascii="Calibri" w:hAnsi="Calibri"/>
          <w:sz w:val="22"/>
          <w:szCs w:val="22"/>
          <w:lang w:val="cs-CZ"/>
        </w:rPr>
        <w:tab/>
      </w:r>
      <w:r w:rsidR="00465E7F">
        <w:rPr>
          <w:rFonts w:ascii="Calibri" w:hAnsi="Calibri"/>
          <w:sz w:val="22"/>
          <w:szCs w:val="22"/>
          <w:lang w:val="cs-CZ"/>
        </w:rPr>
        <w:tab/>
      </w:r>
      <w:r w:rsidRPr="008D1A32">
        <w:rPr>
          <w:rFonts w:ascii="Calibri" w:hAnsi="Calibri"/>
          <w:sz w:val="22"/>
          <w:szCs w:val="22"/>
          <w:lang w:val="cs-CZ"/>
        </w:rPr>
        <w:t>………………………………………</w:t>
      </w:r>
    </w:p>
    <w:p w14:paraId="07DEA491" w14:textId="77777777" w:rsidR="00B900FD" w:rsidRPr="008D1A32" w:rsidRDefault="00B900FD" w:rsidP="00517E6D">
      <w:pPr>
        <w:rPr>
          <w:rFonts w:ascii="Calibri" w:hAnsi="Calibri"/>
          <w:b/>
          <w:sz w:val="22"/>
          <w:szCs w:val="22"/>
          <w:lang w:val="cs-CZ"/>
        </w:rPr>
      </w:pPr>
      <w:r w:rsidRPr="008D1A32">
        <w:rPr>
          <w:rFonts w:ascii="Calibri" w:hAnsi="Calibri"/>
          <w:b/>
          <w:sz w:val="22"/>
          <w:szCs w:val="22"/>
          <w:lang w:val="cs-CZ"/>
        </w:rPr>
        <w:t>Objednatel:</w:t>
      </w:r>
      <w:r w:rsidRPr="008D1A32">
        <w:rPr>
          <w:rFonts w:ascii="Calibri" w:hAnsi="Calibri"/>
          <w:b/>
          <w:sz w:val="22"/>
          <w:szCs w:val="22"/>
          <w:lang w:val="cs-CZ"/>
        </w:rPr>
        <w:tab/>
      </w:r>
      <w:r w:rsidRPr="008D1A32">
        <w:rPr>
          <w:rFonts w:ascii="Calibri" w:hAnsi="Calibri"/>
          <w:b/>
          <w:sz w:val="22"/>
          <w:szCs w:val="22"/>
          <w:lang w:val="cs-CZ"/>
        </w:rPr>
        <w:tab/>
      </w:r>
      <w:r w:rsidRPr="008D1A32">
        <w:rPr>
          <w:rFonts w:ascii="Calibri" w:hAnsi="Calibri"/>
          <w:b/>
          <w:sz w:val="22"/>
          <w:szCs w:val="22"/>
          <w:lang w:val="cs-CZ"/>
        </w:rPr>
        <w:tab/>
      </w:r>
      <w:r w:rsidRPr="008D1A32">
        <w:rPr>
          <w:rFonts w:ascii="Calibri" w:hAnsi="Calibri"/>
          <w:b/>
          <w:sz w:val="22"/>
          <w:szCs w:val="22"/>
          <w:lang w:val="cs-CZ"/>
        </w:rPr>
        <w:tab/>
      </w:r>
      <w:r w:rsidRPr="008D1A32">
        <w:rPr>
          <w:rFonts w:ascii="Calibri" w:hAnsi="Calibri"/>
          <w:b/>
          <w:sz w:val="22"/>
          <w:szCs w:val="22"/>
          <w:lang w:val="cs-CZ"/>
        </w:rPr>
        <w:tab/>
      </w:r>
      <w:r w:rsidRPr="008D1A32">
        <w:rPr>
          <w:rFonts w:ascii="Calibri" w:hAnsi="Calibri"/>
          <w:b/>
          <w:sz w:val="22"/>
          <w:szCs w:val="22"/>
          <w:lang w:val="cs-CZ"/>
        </w:rPr>
        <w:tab/>
        <w:t xml:space="preserve">            Zhotovitel:</w:t>
      </w:r>
    </w:p>
    <w:p w14:paraId="035C00CF" w14:textId="77777777" w:rsidR="00B900FD" w:rsidRPr="008D1A32" w:rsidRDefault="00B900FD" w:rsidP="00517E6D">
      <w:pPr>
        <w:rPr>
          <w:rFonts w:ascii="Calibri" w:hAnsi="Calibri"/>
          <w:sz w:val="22"/>
          <w:szCs w:val="22"/>
          <w:lang w:val="cs-CZ"/>
        </w:rPr>
      </w:pPr>
      <w:r w:rsidRPr="008D1A32">
        <w:rPr>
          <w:rFonts w:ascii="Calibri" w:hAnsi="Calibri"/>
          <w:sz w:val="22"/>
          <w:szCs w:val="22"/>
          <w:lang w:val="cs-CZ"/>
        </w:rPr>
        <w:t>Město Benešov</w:t>
      </w:r>
      <w:r w:rsidRPr="008D1A32">
        <w:rPr>
          <w:rFonts w:ascii="Calibri" w:hAnsi="Calibri"/>
          <w:sz w:val="22"/>
          <w:szCs w:val="22"/>
          <w:lang w:val="cs-CZ"/>
        </w:rPr>
        <w:tab/>
      </w:r>
    </w:p>
    <w:p w14:paraId="7B97A62A" w14:textId="77777777" w:rsidR="00B900FD" w:rsidRPr="008D1A32" w:rsidRDefault="00B900FD" w:rsidP="00517E6D">
      <w:pPr>
        <w:rPr>
          <w:rFonts w:ascii="Calibri" w:hAnsi="Calibri"/>
          <w:sz w:val="22"/>
          <w:szCs w:val="22"/>
        </w:rPr>
      </w:pPr>
      <w:r w:rsidRPr="008D1A32">
        <w:rPr>
          <w:rFonts w:ascii="Calibri" w:hAnsi="Calibri"/>
          <w:sz w:val="22"/>
          <w:szCs w:val="22"/>
          <w:lang w:val="cs-CZ"/>
        </w:rPr>
        <w:tab/>
      </w:r>
      <w:r w:rsidRPr="008D1A32">
        <w:rPr>
          <w:rFonts w:ascii="Calibri" w:hAnsi="Calibri"/>
          <w:sz w:val="22"/>
          <w:szCs w:val="22"/>
          <w:lang w:val="cs-CZ"/>
        </w:rPr>
        <w:tab/>
      </w:r>
    </w:p>
    <w:sectPr w:rsidR="00B900FD" w:rsidRPr="008D1A32" w:rsidSect="00DF5C32">
      <w:pgSz w:w="11906" w:h="16838"/>
      <w:pgMar w:top="1078" w:right="1417" w:bottom="1134"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51" w:author="Jana Kulhová" w:date="2015-08-31T14:58:00Z" w:initials="JK">
    <w:p w14:paraId="4BA77404" w14:textId="77777777" w:rsidR="00C227AB" w:rsidRDefault="00C227AB">
      <w:pPr>
        <w:pStyle w:val="Textkomente"/>
      </w:pPr>
      <w:r>
        <w:rPr>
          <w:rStyle w:val="Odkaznakoment"/>
        </w:rPr>
        <w:annotationRef/>
      </w:r>
      <w:r>
        <w:t>Důležité je ohlídat, aby tuto povinnost skutečně splnil, ale d</w:t>
      </w:r>
      <w:r>
        <w:t>o smlouvy se to moc nehodí, protože by to měl splnit už před podpisem smlouvy</w:t>
      </w:r>
      <w: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BA7740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55E867" w14:textId="77777777" w:rsidR="00733241" w:rsidRDefault="00733241" w:rsidP="00860FF9">
      <w:r>
        <w:separator/>
      </w:r>
    </w:p>
  </w:endnote>
  <w:endnote w:type="continuationSeparator" w:id="0">
    <w:p w14:paraId="61A3D185" w14:textId="77777777" w:rsidR="00733241" w:rsidRDefault="00733241" w:rsidP="00860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05E29E" w14:textId="77777777" w:rsidR="00733241" w:rsidRDefault="00733241" w:rsidP="00860FF9">
      <w:r>
        <w:separator/>
      </w:r>
    </w:p>
  </w:footnote>
  <w:footnote w:type="continuationSeparator" w:id="0">
    <w:p w14:paraId="17C8D149" w14:textId="77777777" w:rsidR="00733241" w:rsidRDefault="00733241" w:rsidP="00860F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17402"/>
    <w:multiLevelType w:val="hybridMultilevel"/>
    <w:tmpl w:val="4C083FC0"/>
    <w:lvl w:ilvl="0" w:tplc="FBDE2C44">
      <w:start w:val="1"/>
      <w:numFmt w:val="decimal"/>
      <w:lvlText w:val="%1."/>
      <w:lvlJc w:val="left"/>
      <w:pPr>
        <w:tabs>
          <w:tab w:val="num" w:pos="720"/>
        </w:tabs>
        <w:ind w:left="720" w:hanging="360"/>
      </w:pPr>
      <w:rPr>
        <w:rFonts w:cs="Times New Roman" w:hint="default"/>
        <w:b w:val="0"/>
      </w:rPr>
    </w:lvl>
    <w:lvl w:ilvl="1" w:tplc="2A94B5E0">
      <w:start w:val="1"/>
      <w:numFmt w:val="lowerLetter"/>
      <w:lvlText w:val="%2)"/>
      <w:lvlJc w:val="left"/>
      <w:pPr>
        <w:tabs>
          <w:tab w:val="num" w:pos="1440"/>
        </w:tabs>
        <w:ind w:left="1440" w:hanging="36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1820D3D"/>
    <w:multiLevelType w:val="hybridMultilevel"/>
    <w:tmpl w:val="77C4272E"/>
    <w:lvl w:ilvl="0" w:tplc="CFCE8CB8">
      <w:start w:val="1"/>
      <w:numFmt w:val="decimal"/>
      <w:lvlText w:val="%1."/>
      <w:lvlJc w:val="left"/>
      <w:pPr>
        <w:tabs>
          <w:tab w:val="num" w:pos="720"/>
        </w:tabs>
        <w:ind w:left="720" w:hanging="360"/>
      </w:pPr>
      <w:rPr>
        <w:rFonts w:cs="Times New Roman" w:hint="default"/>
      </w:rPr>
    </w:lvl>
    <w:lvl w:ilvl="1" w:tplc="0405000F">
      <w:start w:val="1"/>
      <w:numFmt w:val="decimal"/>
      <w:lvlText w:val="%2."/>
      <w:lvlJc w:val="left"/>
      <w:pPr>
        <w:tabs>
          <w:tab w:val="num" w:pos="1440"/>
        </w:tabs>
        <w:ind w:left="1440" w:hanging="36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89F6239"/>
    <w:multiLevelType w:val="hybridMultilevel"/>
    <w:tmpl w:val="86282F00"/>
    <w:lvl w:ilvl="0" w:tplc="5FBC4540">
      <w:start w:val="1"/>
      <w:numFmt w:val="decimal"/>
      <w:lvlText w:val="%1."/>
      <w:lvlJc w:val="left"/>
      <w:pPr>
        <w:tabs>
          <w:tab w:val="num" w:pos="720"/>
        </w:tabs>
        <w:ind w:left="720" w:hanging="360"/>
      </w:pPr>
      <w:rPr>
        <w:rFonts w:cs="Times New Roman"/>
        <w:b w:val="0"/>
        <w:sz w:val="24"/>
        <w:szCs w:val="24"/>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DC20A2D"/>
    <w:multiLevelType w:val="hybridMultilevel"/>
    <w:tmpl w:val="BEA096C2"/>
    <w:lvl w:ilvl="0" w:tplc="AA9007F0">
      <w:start w:val="1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8B805F8"/>
    <w:multiLevelType w:val="multilevel"/>
    <w:tmpl w:val="5FBC369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 w15:restartNumberingAfterBreak="0">
    <w:nsid w:val="2B5227DF"/>
    <w:multiLevelType w:val="hybridMultilevel"/>
    <w:tmpl w:val="646E6F50"/>
    <w:lvl w:ilvl="0" w:tplc="9300DAF2">
      <w:start w:val="1"/>
      <w:numFmt w:val="decimal"/>
      <w:lvlText w:val="%1."/>
      <w:lvlJc w:val="left"/>
      <w:pPr>
        <w:tabs>
          <w:tab w:val="num" w:pos="36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CED4CF4"/>
    <w:multiLevelType w:val="hybridMultilevel"/>
    <w:tmpl w:val="54443FF8"/>
    <w:lvl w:ilvl="0" w:tplc="18F86B64">
      <w:start w:val="1"/>
      <w:numFmt w:val="decimal"/>
      <w:lvlText w:val="%1."/>
      <w:lvlJc w:val="left"/>
      <w:pPr>
        <w:tabs>
          <w:tab w:val="num" w:pos="426"/>
        </w:tabs>
        <w:ind w:left="426" w:hanging="360"/>
      </w:pPr>
      <w:rPr>
        <w:rFonts w:cs="Times New Roman"/>
      </w:rPr>
    </w:lvl>
    <w:lvl w:ilvl="1" w:tplc="04050019">
      <w:start w:val="1"/>
      <w:numFmt w:val="lowerLetter"/>
      <w:lvlText w:val="%2."/>
      <w:lvlJc w:val="left"/>
      <w:pPr>
        <w:tabs>
          <w:tab w:val="num" w:pos="1146"/>
        </w:tabs>
        <w:ind w:left="1146" w:hanging="360"/>
      </w:pPr>
      <w:rPr>
        <w:rFonts w:cs="Times New Roman"/>
      </w:rPr>
    </w:lvl>
    <w:lvl w:ilvl="2" w:tplc="0405001B">
      <w:start w:val="1"/>
      <w:numFmt w:val="lowerRoman"/>
      <w:lvlText w:val="%3."/>
      <w:lvlJc w:val="right"/>
      <w:pPr>
        <w:tabs>
          <w:tab w:val="num" w:pos="1866"/>
        </w:tabs>
        <w:ind w:left="1866" w:hanging="180"/>
      </w:pPr>
      <w:rPr>
        <w:rFonts w:cs="Times New Roman"/>
      </w:rPr>
    </w:lvl>
    <w:lvl w:ilvl="3" w:tplc="0405000F">
      <w:start w:val="1"/>
      <w:numFmt w:val="decimal"/>
      <w:lvlText w:val="%4."/>
      <w:lvlJc w:val="left"/>
      <w:pPr>
        <w:tabs>
          <w:tab w:val="num" w:pos="2586"/>
        </w:tabs>
        <w:ind w:left="2586" w:hanging="360"/>
      </w:pPr>
      <w:rPr>
        <w:rFonts w:cs="Times New Roman"/>
      </w:rPr>
    </w:lvl>
    <w:lvl w:ilvl="4" w:tplc="04050019">
      <w:start w:val="1"/>
      <w:numFmt w:val="lowerLetter"/>
      <w:lvlText w:val="%5."/>
      <w:lvlJc w:val="left"/>
      <w:pPr>
        <w:tabs>
          <w:tab w:val="num" w:pos="3306"/>
        </w:tabs>
        <w:ind w:left="3306" w:hanging="360"/>
      </w:pPr>
      <w:rPr>
        <w:rFonts w:cs="Times New Roman"/>
      </w:rPr>
    </w:lvl>
    <w:lvl w:ilvl="5" w:tplc="0405001B">
      <w:start w:val="1"/>
      <w:numFmt w:val="lowerRoman"/>
      <w:lvlText w:val="%6."/>
      <w:lvlJc w:val="right"/>
      <w:pPr>
        <w:tabs>
          <w:tab w:val="num" w:pos="4026"/>
        </w:tabs>
        <w:ind w:left="4026" w:hanging="180"/>
      </w:pPr>
      <w:rPr>
        <w:rFonts w:cs="Times New Roman"/>
      </w:rPr>
    </w:lvl>
    <w:lvl w:ilvl="6" w:tplc="0405000F">
      <w:start w:val="1"/>
      <w:numFmt w:val="decimal"/>
      <w:lvlText w:val="%7."/>
      <w:lvlJc w:val="left"/>
      <w:pPr>
        <w:tabs>
          <w:tab w:val="num" w:pos="4746"/>
        </w:tabs>
        <w:ind w:left="4746" w:hanging="360"/>
      </w:pPr>
      <w:rPr>
        <w:rFonts w:cs="Times New Roman"/>
      </w:rPr>
    </w:lvl>
    <w:lvl w:ilvl="7" w:tplc="04050019">
      <w:start w:val="1"/>
      <w:numFmt w:val="lowerLetter"/>
      <w:lvlText w:val="%8."/>
      <w:lvlJc w:val="left"/>
      <w:pPr>
        <w:tabs>
          <w:tab w:val="num" w:pos="5466"/>
        </w:tabs>
        <w:ind w:left="5466" w:hanging="360"/>
      </w:pPr>
      <w:rPr>
        <w:rFonts w:cs="Times New Roman"/>
      </w:rPr>
    </w:lvl>
    <w:lvl w:ilvl="8" w:tplc="0405001B">
      <w:start w:val="1"/>
      <w:numFmt w:val="lowerRoman"/>
      <w:lvlText w:val="%9."/>
      <w:lvlJc w:val="right"/>
      <w:pPr>
        <w:tabs>
          <w:tab w:val="num" w:pos="6186"/>
        </w:tabs>
        <w:ind w:left="6186" w:hanging="180"/>
      </w:pPr>
      <w:rPr>
        <w:rFonts w:cs="Times New Roman"/>
      </w:rPr>
    </w:lvl>
  </w:abstractNum>
  <w:abstractNum w:abstractNumId="7" w15:restartNumberingAfterBreak="0">
    <w:nsid w:val="2D3F00A7"/>
    <w:multiLevelType w:val="hybridMultilevel"/>
    <w:tmpl w:val="62109E68"/>
    <w:lvl w:ilvl="0" w:tplc="78C2367E">
      <w:start w:val="1"/>
      <w:numFmt w:val="lowerLetter"/>
      <w:lvlText w:val="%1)"/>
      <w:lvlJc w:val="left"/>
      <w:pPr>
        <w:tabs>
          <w:tab w:val="num" w:pos="1791"/>
        </w:tabs>
        <w:ind w:left="1791"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0544871"/>
    <w:multiLevelType w:val="hybridMultilevel"/>
    <w:tmpl w:val="6CEE6BCA"/>
    <w:lvl w:ilvl="0" w:tplc="91387C3A">
      <w:start w:val="1"/>
      <w:numFmt w:val="decimal"/>
      <w:lvlText w:val="%1."/>
      <w:lvlJc w:val="left"/>
      <w:pPr>
        <w:tabs>
          <w:tab w:val="num" w:pos="644"/>
        </w:tabs>
        <w:ind w:left="644" w:hanging="360"/>
      </w:pPr>
      <w:rPr>
        <w:rFonts w:cs="Times New Roman"/>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0F26A71"/>
    <w:multiLevelType w:val="hybridMultilevel"/>
    <w:tmpl w:val="D2D49A46"/>
    <w:lvl w:ilvl="0" w:tplc="9300DAF2">
      <w:start w:val="1"/>
      <w:numFmt w:val="decimal"/>
      <w:lvlText w:val="%1."/>
      <w:lvlJc w:val="left"/>
      <w:pPr>
        <w:tabs>
          <w:tab w:val="num" w:pos="36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7C66B1D"/>
    <w:multiLevelType w:val="hybridMultilevel"/>
    <w:tmpl w:val="3B523C58"/>
    <w:lvl w:ilvl="0" w:tplc="8CF28048">
      <w:start w:val="1"/>
      <w:numFmt w:val="decimal"/>
      <w:lvlText w:val="%1."/>
      <w:lvlJc w:val="left"/>
      <w:pPr>
        <w:tabs>
          <w:tab w:val="num" w:pos="360"/>
        </w:tabs>
        <w:ind w:left="36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48867CB3"/>
    <w:multiLevelType w:val="hybridMultilevel"/>
    <w:tmpl w:val="666E1DD8"/>
    <w:lvl w:ilvl="0" w:tplc="9300DAF2">
      <w:start w:val="1"/>
      <w:numFmt w:val="decimal"/>
      <w:lvlText w:val="%1."/>
      <w:lvlJc w:val="left"/>
      <w:pPr>
        <w:tabs>
          <w:tab w:val="num" w:pos="360"/>
        </w:tabs>
        <w:ind w:left="340" w:hanging="34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55576F6"/>
    <w:multiLevelType w:val="hybridMultilevel"/>
    <w:tmpl w:val="29EC9516"/>
    <w:lvl w:ilvl="0" w:tplc="0405000F">
      <w:start w:val="1"/>
      <w:numFmt w:val="decimal"/>
      <w:lvlText w:val="%1."/>
      <w:lvlJc w:val="left"/>
      <w:pPr>
        <w:tabs>
          <w:tab w:val="num" w:pos="928"/>
        </w:tabs>
        <w:ind w:left="928" w:hanging="360"/>
      </w:pPr>
      <w:rPr>
        <w:rFonts w:cs="Times New Roman"/>
      </w:rPr>
    </w:lvl>
    <w:lvl w:ilvl="1" w:tplc="04050019" w:tentative="1">
      <w:start w:val="1"/>
      <w:numFmt w:val="lowerLetter"/>
      <w:lvlText w:val="%2."/>
      <w:lvlJc w:val="left"/>
      <w:pPr>
        <w:tabs>
          <w:tab w:val="num" w:pos="1648"/>
        </w:tabs>
        <w:ind w:left="1648" w:hanging="360"/>
      </w:pPr>
      <w:rPr>
        <w:rFonts w:cs="Times New Roman"/>
      </w:rPr>
    </w:lvl>
    <w:lvl w:ilvl="2" w:tplc="0405001B" w:tentative="1">
      <w:start w:val="1"/>
      <w:numFmt w:val="lowerRoman"/>
      <w:lvlText w:val="%3."/>
      <w:lvlJc w:val="right"/>
      <w:pPr>
        <w:tabs>
          <w:tab w:val="num" w:pos="2368"/>
        </w:tabs>
        <w:ind w:left="2368" w:hanging="180"/>
      </w:pPr>
      <w:rPr>
        <w:rFonts w:cs="Times New Roman"/>
      </w:rPr>
    </w:lvl>
    <w:lvl w:ilvl="3" w:tplc="0405000F" w:tentative="1">
      <w:start w:val="1"/>
      <w:numFmt w:val="decimal"/>
      <w:lvlText w:val="%4."/>
      <w:lvlJc w:val="left"/>
      <w:pPr>
        <w:tabs>
          <w:tab w:val="num" w:pos="3088"/>
        </w:tabs>
        <w:ind w:left="3088" w:hanging="360"/>
      </w:pPr>
      <w:rPr>
        <w:rFonts w:cs="Times New Roman"/>
      </w:rPr>
    </w:lvl>
    <w:lvl w:ilvl="4" w:tplc="04050019" w:tentative="1">
      <w:start w:val="1"/>
      <w:numFmt w:val="lowerLetter"/>
      <w:lvlText w:val="%5."/>
      <w:lvlJc w:val="left"/>
      <w:pPr>
        <w:tabs>
          <w:tab w:val="num" w:pos="3808"/>
        </w:tabs>
        <w:ind w:left="3808" w:hanging="360"/>
      </w:pPr>
      <w:rPr>
        <w:rFonts w:cs="Times New Roman"/>
      </w:rPr>
    </w:lvl>
    <w:lvl w:ilvl="5" w:tplc="0405001B" w:tentative="1">
      <w:start w:val="1"/>
      <w:numFmt w:val="lowerRoman"/>
      <w:lvlText w:val="%6."/>
      <w:lvlJc w:val="right"/>
      <w:pPr>
        <w:tabs>
          <w:tab w:val="num" w:pos="4528"/>
        </w:tabs>
        <w:ind w:left="4528" w:hanging="180"/>
      </w:pPr>
      <w:rPr>
        <w:rFonts w:cs="Times New Roman"/>
      </w:rPr>
    </w:lvl>
    <w:lvl w:ilvl="6" w:tplc="0405000F" w:tentative="1">
      <w:start w:val="1"/>
      <w:numFmt w:val="decimal"/>
      <w:lvlText w:val="%7."/>
      <w:lvlJc w:val="left"/>
      <w:pPr>
        <w:tabs>
          <w:tab w:val="num" w:pos="5248"/>
        </w:tabs>
        <w:ind w:left="5248" w:hanging="360"/>
      </w:pPr>
      <w:rPr>
        <w:rFonts w:cs="Times New Roman"/>
      </w:rPr>
    </w:lvl>
    <w:lvl w:ilvl="7" w:tplc="04050019" w:tentative="1">
      <w:start w:val="1"/>
      <w:numFmt w:val="lowerLetter"/>
      <w:lvlText w:val="%8."/>
      <w:lvlJc w:val="left"/>
      <w:pPr>
        <w:tabs>
          <w:tab w:val="num" w:pos="5968"/>
        </w:tabs>
        <w:ind w:left="5968" w:hanging="360"/>
      </w:pPr>
      <w:rPr>
        <w:rFonts w:cs="Times New Roman"/>
      </w:rPr>
    </w:lvl>
    <w:lvl w:ilvl="8" w:tplc="0405001B" w:tentative="1">
      <w:start w:val="1"/>
      <w:numFmt w:val="lowerRoman"/>
      <w:lvlText w:val="%9."/>
      <w:lvlJc w:val="right"/>
      <w:pPr>
        <w:tabs>
          <w:tab w:val="num" w:pos="6688"/>
        </w:tabs>
        <w:ind w:left="6688" w:hanging="180"/>
      </w:pPr>
      <w:rPr>
        <w:rFonts w:cs="Times New Roman"/>
      </w:rPr>
    </w:lvl>
  </w:abstractNum>
  <w:abstractNum w:abstractNumId="13" w15:restartNumberingAfterBreak="0">
    <w:nsid w:val="648B015A"/>
    <w:multiLevelType w:val="hybridMultilevel"/>
    <w:tmpl w:val="0B3097AE"/>
    <w:lvl w:ilvl="0" w:tplc="0405000F">
      <w:start w:val="1"/>
      <w:numFmt w:val="decimal"/>
      <w:lvlText w:val="%1."/>
      <w:lvlJc w:val="left"/>
      <w:pPr>
        <w:tabs>
          <w:tab w:val="num" w:pos="360"/>
        </w:tabs>
        <w:ind w:left="360" w:hanging="360"/>
      </w:pPr>
      <w:rPr>
        <w:rFonts w:cs="Times New Roman"/>
      </w:rPr>
    </w:lvl>
    <w:lvl w:ilvl="1" w:tplc="14ECF3E2">
      <w:numFmt w:val="bullet"/>
      <w:lvlText w:val="-"/>
      <w:lvlJc w:val="left"/>
      <w:pPr>
        <w:tabs>
          <w:tab w:val="num" w:pos="786"/>
        </w:tabs>
        <w:ind w:left="786" w:hanging="360"/>
      </w:pPr>
      <w:rPr>
        <w:rFonts w:ascii="Courier New" w:eastAsia="Times New Roman" w:hAnsi="Courier New" w:hint="default"/>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4" w15:restartNumberingAfterBreak="0">
    <w:nsid w:val="73182A67"/>
    <w:multiLevelType w:val="hybridMultilevel"/>
    <w:tmpl w:val="6338B2F8"/>
    <w:lvl w:ilvl="0" w:tplc="7472B0DA">
      <w:start w:val="1"/>
      <w:numFmt w:val="decimal"/>
      <w:lvlText w:val="%1."/>
      <w:lvlJc w:val="left"/>
      <w:pPr>
        <w:tabs>
          <w:tab w:val="num" w:pos="360"/>
        </w:tabs>
        <w:ind w:left="340" w:hanging="340"/>
      </w:pPr>
      <w:rPr>
        <w:rFonts w:cs="Times New Roman" w:hint="default"/>
        <w:b w:val="0"/>
        <w:sz w:val="24"/>
        <w:szCs w:val="24"/>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73491314"/>
    <w:multiLevelType w:val="hybridMultilevel"/>
    <w:tmpl w:val="69926536"/>
    <w:lvl w:ilvl="0" w:tplc="5FD4D41A">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D9A45F4"/>
    <w:multiLevelType w:val="multilevel"/>
    <w:tmpl w:val="437A2F24"/>
    <w:lvl w:ilvl="0">
      <w:start w:val="111"/>
      <w:numFmt w:val="decimal"/>
      <w:lvlText w:val="%1."/>
      <w:lvlJc w:val="left"/>
      <w:pPr>
        <w:tabs>
          <w:tab w:val="num" w:pos="570"/>
        </w:tabs>
        <w:ind w:left="570" w:hanging="570"/>
      </w:pPr>
      <w:rPr>
        <w:rFonts w:cs="Times New Roman" w:hint="default"/>
        <w:color w:val="1A161A"/>
        <w:w w:val="74"/>
      </w:rPr>
    </w:lvl>
    <w:lvl w:ilvl="1">
      <w:start w:val="1"/>
      <w:numFmt w:val="decimal"/>
      <w:lvlText w:val="%1.%2."/>
      <w:lvlJc w:val="left"/>
      <w:pPr>
        <w:tabs>
          <w:tab w:val="num" w:pos="570"/>
        </w:tabs>
        <w:ind w:left="570" w:hanging="570"/>
      </w:pPr>
      <w:rPr>
        <w:rFonts w:cs="Times New Roman" w:hint="default"/>
        <w:color w:val="1A161A"/>
        <w:w w:val="74"/>
      </w:rPr>
    </w:lvl>
    <w:lvl w:ilvl="2">
      <w:start w:val="4"/>
      <w:numFmt w:val="decimal"/>
      <w:lvlText w:val="%1.%2.%3)"/>
      <w:lvlJc w:val="left"/>
      <w:pPr>
        <w:tabs>
          <w:tab w:val="num" w:pos="720"/>
        </w:tabs>
        <w:ind w:left="720" w:hanging="720"/>
      </w:pPr>
      <w:rPr>
        <w:rFonts w:cs="Times New Roman" w:hint="default"/>
        <w:color w:val="1A161A"/>
        <w:w w:val="74"/>
      </w:rPr>
    </w:lvl>
    <w:lvl w:ilvl="3">
      <w:start w:val="1"/>
      <w:numFmt w:val="decimal"/>
      <w:lvlText w:val="%1.%2.%3)%4."/>
      <w:lvlJc w:val="left"/>
      <w:pPr>
        <w:tabs>
          <w:tab w:val="num" w:pos="720"/>
        </w:tabs>
        <w:ind w:left="720" w:hanging="720"/>
      </w:pPr>
      <w:rPr>
        <w:rFonts w:cs="Times New Roman" w:hint="default"/>
        <w:color w:val="1A161A"/>
        <w:w w:val="74"/>
      </w:rPr>
    </w:lvl>
    <w:lvl w:ilvl="4">
      <w:start w:val="1"/>
      <w:numFmt w:val="decimal"/>
      <w:lvlText w:val="%1.%2.%3)%4.%5."/>
      <w:lvlJc w:val="left"/>
      <w:pPr>
        <w:tabs>
          <w:tab w:val="num" w:pos="1080"/>
        </w:tabs>
        <w:ind w:left="1080" w:hanging="1080"/>
      </w:pPr>
      <w:rPr>
        <w:rFonts w:cs="Times New Roman" w:hint="default"/>
        <w:color w:val="1A161A"/>
        <w:w w:val="74"/>
      </w:rPr>
    </w:lvl>
    <w:lvl w:ilvl="5">
      <w:start w:val="1"/>
      <w:numFmt w:val="decimal"/>
      <w:lvlText w:val="%1.%2.%3)%4.%5.%6."/>
      <w:lvlJc w:val="left"/>
      <w:pPr>
        <w:tabs>
          <w:tab w:val="num" w:pos="1080"/>
        </w:tabs>
        <w:ind w:left="1080" w:hanging="1080"/>
      </w:pPr>
      <w:rPr>
        <w:rFonts w:cs="Times New Roman" w:hint="default"/>
        <w:color w:val="1A161A"/>
        <w:w w:val="74"/>
      </w:rPr>
    </w:lvl>
    <w:lvl w:ilvl="6">
      <w:start w:val="1"/>
      <w:numFmt w:val="decimal"/>
      <w:lvlText w:val="%1.%2.%3)%4.%5.%6.%7."/>
      <w:lvlJc w:val="left"/>
      <w:pPr>
        <w:tabs>
          <w:tab w:val="num" w:pos="1440"/>
        </w:tabs>
        <w:ind w:left="1440" w:hanging="1440"/>
      </w:pPr>
      <w:rPr>
        <w:rFonts w:cs="Times New Roman" w:hint="default"/>
        <w:color w:val="1A161A"/>
        <w:w w:val="74"/>
      </w:rPr>
    </w:lvl>
    <w:lvl w:ilvl="7">
      <w:start w:val="1"/>
      <w:numFmt w:val="decimal"/>
      <w:lvlText w:val="%1.%2.%3)%4.%5.%6.%7.%8."/>
      <w:lvlJc w:val="left"/>
      <w:pPr>
        <w:tabs>
          <w:tab w:val="num" w:pos="1440"/>
        </w:tabs>
        <w:ind w:left="1440" w:hanging="1440"/>
      </w:pPr>
      <w:rPr>
        <w:rFonts w:cs="Times New Roman" w:hint="default"/>
        <w:color w:val="1A161A"/>
        <w:w w:val="74"/>
      </w:rPr>
    </w:lvl>
    <w:lvl w:ilvl="8">
      <w:start w:val="1"/>
      <w:numFmt w:val="decimal"/>
      <w:lvlText w:val="%1.%2.%3)%4.%5.%6.%7.%8.%9."/>
      <w:lvlJc w:val="left"/>
      <w:pPr>
        <w:tabs>
          <w:tab w:val="num" w:pos="1800"/>
        </w:tabs>
        <w:ind w:left="1800" w:hanging="1800"/>
      </w:pPr>
      <w:rPr>
        <w:rFonts w:cs="Times New Roman" w:hint="default"/>
        <w:color w:val="1A161A"/>
        <w:w w:val="74"/>
      </w:rPr>
    </w:lvl>
  </w:abstractNum>
  <w:num w:numId="1">
    <w:abstractNumId w:val="2"/>
  </w:num>
  <w:num w:numId="2">
    <w:abstractNumId w:val="8"/>
  </w:num>
  <w:num w:numId="3">
    <w:abstractNumId w:val="11"/>
  </w:num>
  <w:num w:numId="4">
    <w:abstractNumId w:val="1"/>
  </w:num>
  <w:num w:numId="5">
    <w:abstractNumId w:val="0"/>
  </w:num>
  <w:num w:numId="6">
    <w:abstractNumId w:val="15"/>
  </w:num>
  <w:num w:numId="7">
    <w:abstractNumId w:val="10"/>
  </w:num>
  <w:num w:numId="8">
    <w:abstractNumId w:val="14"/>
  </w:num>
  <w:num w:numId="9">
    <w:abstractNumId w:val="9"/>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12"/>
  </w:num>
  <w:num w:numId="16">
    <w:abstractNumId w:val="13"/>
  </w:num>
  <w:num w:numId="17">
    <w:abstractNumId w:val="16"/>
  </w:num>
  <w:num w:numId="18">
    <w:abstractNumId w:val="3"/>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a Kulhová">
    <w15:presenceInfo w15:providerId="AD" w15:userId="S-1-5-21-1344351757-34929995-3462946031-12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E6D"/>
    <w:rsid w:val="00032B2E"/>
    <w:rsid w:val="000664E6"/>
    <w:rsid w:val="00094BDD"/>
    <w:rsid w:val="000E1E96"/>
    <w:rsid w:val="000F1DC3"/>
    <w:rsid w:val="00102F15"/>
    <w:rsid w:val="00111077"/>
    <w:rsid w:val="00126645"/>
    <w:rsid w:val="00133556"/>
    <w:rsid w:val="00162F1E"/>
    <w:rsid w:val="001766D6"/>
    <w:rsid w:val="00180228"/>
    <w:rsid w:val="00195E4F"/>
    <w:rsid w:val="00215D84"/>
    <w:rsid w:val="00216A13"/>
    <w:rsid w:val="00227CC8"/>
    <w:rsid w:val="002378BE"/>
    <w:rsid w:val="00262A01"/>
    <w:rsid w:val="002913F6"/>
    <w:rsid w:val="002B5552"/>
    <w:rsid w:val="002C203B"/>
    <w:rsid w:val="002E7008"/>
    <w:rsid w:val="003011B4"/>
    <w:rsid w:val="003476CE"/>
    <w:rsid w:val="00371B34"/>
    <w:rsid w:val="00383869"/>
    <w:rsid w:val="003A2AA3"/>
    <w:rsid w:val="003A49AD"/>
    <w:rsid w:val="004064A7"/>
    <w:rsid w:val="004101BD"/>
    <w:rsid w:val="00417FAE"/>
    <w:rsid w:val="0042253E"/>
    <w:rsid w:val="00431BAF"/>
    <w:rsid w:val="00433526"/>
    <w:rsid w:val="00433C79"/>
    <w:rsid w:val="00465E7F"/>
    <w:rsid w:val="004739E0"/>
    <w:rsid w:val="00477696"/>
    <w:rsid w:val="004814AF"/>
    <w:rsid w:val="004939E6"/>
    <w:rsid w:val="004B2BC7"/>
    <w:rsid w:val="004D1512"/>
    <w:rsid w:val="004E273C"/>
    <w:rsid w:val="004F59A9"/>
    <w:rsid w:val="00505F98"/>
    <w:rsid w:val="00517E6D"/>
    <w:rsid w:val="00530F0C"/>
    <w:rsid w:val="00535608"/>
    <w:rsid w:val="00536CB4"/>
    <w:rsid w:val="0054365D"/>
    <w:rsid w:val="0058289E"/>
    <w:rsid w:val="005831D0"/>
    <w:rsid w:val="00590E35"/>
    <w:rsid w:val="005A5DB8"/>
    <w:rsid w:val="005C2E83"/>
    <w:rsid w:val="005D0677"/>
    <w:rsid w:val="00616BDA"/>
    <w:rsid w:val="00631A97"/>
    <w:rsid w:val="0067163D"/>
    <w:rsid w:val="0069237F"/>
    <w:rsid w:val="006B2E66"/>
    <w:rsid w:val="006C69AF"/>
    <w:rsid w:val="006D2EA1"/>
    <w:rsid w:val="006D4E38"/>
    <w:rsid w:val="006E099F"/>
    <w:rsid w:val="0071015E"/>
    <w:rsid w:val="00733241"/>
    <w:rsid w:val="00785591"/>
    <w:rsid w:val="007913E1"/>
    <w:rsid w:val="0079678F"/>
    <w:rsid w:val="007A4E47"/>
    <w:rsid w:val="007B1F32"/>
    <w:rsid w:val="007B6C87"/>
    <w:rsid w:val="007D429C"/>
    <w:rsid w:val="008031C2"/>
    <w:rsid w:val="0080716D"/>
    <w:rsid w:val="00860FF9"/>
    <w:rsid w:val="00864E3D"/>
    <w:rsid w:val="00891EA1"/>
    <w:rsid w:val="008B1135"/>
    <w:rsid w:val="008C6381"/>
    <w:rsid w:val="008D0196"/>
    <w:rsid w:val="008D19F7"/>
    <w:rsid w:val="008D1A32"/>
    <w:rsid w:val="008D4EE9"/>
    <w:rsid w:val="008E267B"/>
    <w:rsid w:val="009021C6"/>
    <w:rsid w:val="009028A7"/>
    <w:rsid w:val="00927D45"/>
    <w:rsid w:val="00930CEE"/>
    <w:rsid w:val="009B55AD"/>
    <w:rsid w:val="009D5156"/>
    <w:rsid w:val="009D7458"/>
    <w:rsid w:val="009E7A9F"/>
    <w:rsid w:val="009E7FB7"/>
    <w:rsid w:val="00A006B1"/>
    <w:rsid w:val="00A161A0"/>
    <w:rsid w:val="00A216C4"/>
    <w:rsid w:val="00A25A76"/>
    <w:rsid w:val="00A261C0"/>
    <w:rsid w:val="00A4111B"/>
    <w:rsid w:val="00A41EC5"/>
    <w:rsid w:val="00A43159"/>
    <w:rsid w:val="00A644AC"/>
    <w:rsid w:val="00AB78D0"/>
    <w:rsid w:val="00AD4196"/>
    <w:rsid w:val="00AD5E54"/>
    <w:rsid w:val="00AD62B9"/>
    <w:rsid w:val="00AF27F3"/>
    <w:rsid w:val="00B22FFD"/>
    <w:rsid w:val="00B236FD"/>
    <w:rsid w:val="00B24C2B"/>
    <w:rsid w:val="00B277E3"/>
    <w:rsid w:val="00B41D9A"/>
    <w:rsid w:val="00B900FD"/>
    <w:rsid w:val="00BA0BB1"/>
    <w:rsid w:val="00BA460B"/>
    <w:rsid w:val="00BE09AE"/>
    <w:rsid w:val="00C07D8B"/>
    <w:rsid w:val="00C203C2"/>
    <w:rsid w:val="00C227AB"/>
    <w:rsid w:val="00C75F98"/>
    <w:rsid w:val="00C91EBF"/>
    <w:rsid w:val="00CE125B"/>
    <w:rsid w:val="00CE1299"/>
    <w:rsid w:val="00CE2705"/>
    <w:rsid w:val="00CE4758"/>
    <w:rsid w:val="00CE6B4F"/>
    <w:rsid w:val="00CE7D8D"/>
    <w:rsid w:val="00CF6D89"/>
    <w:rsid w:val="00D16CB2"/>
    <w:rsid w:val="00D625A6"/>
    <w:rsid w:val="00D62DA1"/>
    <w:rsid w:val="00D7591C"/>
    <w:rsid w:val="00D8284E"/>
    <w:rsid w:val="00D966E3"/>
    <w:rsid w:val="00DA4CB3"/>
    <w:rsid w:val="00DB11AA"/>
    <w:rsid w:val="00DB1326"/>
    <w:rsid w:val="00DC19DF"/>
    <w:rsid w:val="00DC2656"/>
    <w:rsid w:val="00DC3779"/>
    <w:rsid w:val="00DD2E77"/>
    <w:rsid w:val="00DF5C32"/>
    <w:rsid w:val="00E21926"/>
    <w:rsid w:val="00E40B19"/>
    <w:rsid w:val="00E41029"/>
    <w:rsid w:val="00E41CAB"/>
    <w:rsid w:val="00E41CC0"/>
    <w:rsid w:val="00E5327D"/>
    <w:rsid w:val="00E803E2"/>
    <w:rsid w:val="00E81ECA"/>
    <w:rsid w:val="00EC50BE"/>
    <w:rsid w:val="00F02779"/>
    <w:rsid w:val="00F16456"/>
    <w:rsid w:val="00F239CD"/>
    <w:rsid w:val="00F411C1"/>
    <w:rsid w:val="00F57AEC"/>
    <w:rsid w:val="00F81978"/>
    <w:rsid w:val="00F87761"/>
    <w:rsid w:val="00F93705"/>
    <w:rsid w:val="00FD33B5"/>
    <w:rsid w:val="00FE19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742911"/>
  <w15:docId w15:val="{4AF6D103-5B70-49A8-A529-06BACFBE0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17E6D"/>
    <w:rPr>
      <w:rFonts w:ascii="MS Sans Serif" w:eastAsia="Times New Roman" w:hAnsi="MS Sans Serif"/>
      <w:lang w:val="en-US"/>
    </w:rPr>
  </w:style>
  <w:style w:type="paragraph" w:styleId="Nadpis2">
    <w:name w:val="heading 2"/>
    <w:basedOn w:val="Normln"/>
    <w:next w:val="Normln"/>
    <w:link w:val="Nadpis2Char"/>
    <w:uiPriority w:val="99"/>
    <w:qFormat/>
    <w:rsid w:val="00517E6D"/>
    <w:pPr>
      <w:keepNext/>
      <w:jc w:val="center"/>
      <w:outlineLvl w:val="1"/>
    </w:pPr>
    <w:rPr>
      <w:rFonts w:ascii="Times New Roman" w:hAnsi="Times New Roman"/>
      <w:b/>
      <w:sz w:val="40"/>
    </w:rPr>
  </w:style>
  <w:style w:type="paragraph" w:styleId="Nadpis4">
    <w:name w:val="heading 4"/>
    <w:basedOn w:val="Normln"/>
    <w:next w:val="Normln"/>
    <w:link w:val="Nadpis4Char"/>
    <w:uiPriority w:val="99"/>
    <w:qFormat/>
    <w:locked/>
    <w:rsid w:val="00864E3D"/>
    <w:pPr>
      <w:keepNext/>
      <w:spacing w:before="240" w:after="60"/>
      <w:outlineLvl w:val="3"/>
    </w:pPr>
    <w:rPr>
      <w:rFonts w:ascii="Times New Roman" w:eastAsia="Calibri" w:hAnsi="Times New Roman"/>
      <w:b/>
      <w:bCs/>
      <w:sz w:val="28"/>
      <w:szCs w:val="28"/>
      <w:lang w:val="cs-CZ"/>
    </w:rPr>
  </w:style>
  <w:style w:type="paragraph" w:styleId="Nadpis5">
    <w:name w:val="heading 5"/>
    <w:basedOn w:val="Normln"/>
    <w:next w:val="Normln"/>
    <w:link w:val="Nadpis5Char"/>
    <w:uiPriority w:val="99"/>
    <w:qFormat/>
    <w:rsid w:val="00517E6D"/>
    <w:pPr>
      <w:keepNext/>
      <w:jc w:val="center"/>
      <w:outlineLvl w:val="4"/>
    </w:pPr>
    <w:rPr>
      <w:rFonts w:ascii="Times New Roman" w:hAnsi="Times New Roman"/>
      <w:sz w:val="30"/>
      <w:u w:val="single"/>
      <w:lang w:val="cs-CZ"/>
    </w:rPr>
  </w:style>
  <w:style w:type="paragraph" w:styleId="Nadpis6">
    <w:name w:val="heading 6"/>
    <w:basedOn w:val="Normln"/>
    <w:next w:val="Normln"/>
    <w:link w:val="Nadpis6Char"/>
    <w:uiPriority w:val="99"/>
    <w:qFormat/>
    <w:rsid w:val="00517E6D"/>
    <w:pPr>
      <w:keepNext/>
      <w:outlineLvl w:val="5"/>
    </w:pPr>
    <w:rPr>
      <w:rFonts w:ascii="Times New Roman" w:hAnsi="Times New Roman"/>
      <w:sz w:val="28"/>
      <w:lang w:val="cs-CZ"/>
    </w:rPr>
  </w:style>
  <w:style w:type="paragraph" w:styleId="Nadpis7">
    <w:name w:val="heading 7"/>
    <w:basedOn w:val="Normln"/>
    <w:next w:val="Normln"/>
    <w:link w:val="Nadpis7Char"/>
    <w:uiPriority w:val="99"/>
    <w:qFormat/>
    <w:rsid w:val="00517E6D"/>
    <w:pPr>
      <w:keepNext/>
      <w:outlineLvl w:val="6"/>
    </w:pPr>
    <w:rPr>
      <w:rFonts w:ascii="Times New Roman" w:hAnsi="Times New Roman"/>
      <w:sz w:val="24"/>
      <w:lang w:val="cs-CZ"/>
    </w:rPr>
  </w:style>
  <w:style w:type="paragraph" w:styleId="Nadpis8">
    <w:name w:val="heading 8"/>
    <w:basedOn w:val="Normln"/>
    <w:next w:val="Normln"/>
    <w:link w:val="Nadpis8Char"/>
    <w:uiPriority w:val="99"/>
    <w:qFormat/>
    <w:rsid w:val="00517E6D"/>
    <w:pPr>
      <w:keepNext/>
      <w:spacing w:line="360" w:lineRule="auto"/>
      <w:ind w:firstLine="426"/>
      <w:outlineLvl w:val="7"/>
    </w:pPr>
    <w:rPr>
      <w:rFonts w:ascii="Times New Roman" w:hAnsi="Times New Roman"/>
      <w:sz w:val="24"/>
      <w:lang w:val="cs-CZ"/>
    </w:rPr>
  </w:style>
  <w:style w:type="paragraph" w:styleId="Nadpis9">
    <w:name w:val="heading 9"/>
    <w:basedOn w:val="Normln"/>
    <w:next w:val="Normln"/>
    <w:link w:val="Nadpis9Char"/>
    <w:uiPriority w:val="99"/>
    <w:qFormat/>
    <w:rsid w:val="00517E6D"/>
    <w:pPr>
      <w:keepNext/>
      <w:jc w:val="center"/>
      <w:outlineLvl w:val="8"/>
    </w:pPr>
    <w:rPr>
      <w:rFonts w:ascii="Times New Roman" w:hAnsi="Times New Roman"/>
      <w:b/>
      <w:bCs/>
      <w:sz w:val="26"/>
      <w:u w:val="single"/>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uiPriority w:val="99"/>
    <w:locked/>
    <w:rsid w:val="00517E6D"/>
    <w:rPr>
      <w:rFonts w:ascii="Times New Roman" w:hAnsi="Times New Roman" w:cs="Times New Roman"/>
      <w:b/>
      <w:sz w:val="40"/>
      <w:lang w:val="en-US"/>
    </w:rPr>
  </w:style>
  <w:style w:type="character" w:customStyle="1" w:styleId="Nadpis4Char">
    <w:name w:val="Nadpis 4 Char"/>
    <w:link w:val="Nadpis4"/>
    <w:uiPriority w:val="99"/>
    <w:semiHidden/>
    <w:locked/>
    <w:rsid w:val="000E1E96"/>
    <w:rPr>
      <w:rFonts w:ascii="Calibri" w:hAnsi="Calibri" w:cs="Times New Roman"/>
      <w:b/>
      <w:bCs/>
      <w:sz w:val="28"/>
      <w:szCs w:val="28"/>
      <w:lang w:val="en-US"/>
    </w:rPr>
  </w:style>
  <w:style w:type="character" w:customStyle="1" w:styleId="Nadpis5Char">
    <w:name w:val="Nadpis 5 Char"/>
    <w:link w:val="Nadpis5"/>
    <w:uiPriority w:val="99"/>
    <w:locked/>
    <w:rsid w:val="00517E6D"/>
    <w:rPr>
      <w:rFonts w:ascii="Times New Roman" w:hAnsi="Times New Roman" w:cs="Times New Roman"/>
      <w:sz w:val="30"/>
      <w:u w:val="single"/>
    </w:rPr>
  </w:style>
  <w:style w:type="character" w:customStyle="1" w:styleId="Nadpis6Char">
    <w:name w:val="Nadpis 6 Char"/>
    <w:link w:val="Nadpis6"/>
    <w:uiPriority w:val="99"/>
    <w:locked/>
    <w:rsid w:val="00517E6D"/>
    <w:rPr>
      <w:rFonts w:ascii="Times New Roman" w:hAnsi="Times New Roman" w:cs="Times New Roman"/>
      <w:sz w:val="28"/>
    </w:rPr>
  </w:style>
  <w:style w:type="character" w:customStyle="1" w:styleId="Nadpis7Char">
    <w:name w:val="Nadpis 7 Char"/>
    <w:link w:val="Nadpis7"/>
    <w:uiPriority w:val="99"/>
    <w:locked/>
    <w:rsid w:val="00517E6D"/>
    <w:rPr>
      <w:rFonts w:ascii="Times New Roman" w:hAnsi="Times New Roman" w:cs="Times New Roman"/>
      <w:sz w:val="24"/>
    </w:rPr>
  </w:style>
  <w:style w:type="character" w:customStyle="1" w:styleId="Nadpis8Char">
    <w:name w:val="Nadpis 8 Char"/>
    <w:link w:val="Nadpis8"/>
    <w:uiPriority w:val="99"/>
    <w:locked/>
    <w:rsid w:val="00517E6D"/>
    <w:rPr>
      <w:rFonts w:ascii="Times New Roman" w:hAnsi="Times New Roman" w:cs="Times New Roman"/>
      <w:sz w:val="24"/>
    </w:rPr>
  </w:style>
  <w:style w:type="character" w:customStyle="1" w:styleId="Nadpis9Char">
    <w:name w:val="Nadpis 9 Char"/>
    <w:link w:val="Nadpis9"/>
    <w:uiPriority w:val="99"/>
    <w:locked/>
    <w:rsid w:val="00517E6D"/>
    <w:rPr>
      <w:rFonts w:ascii="Times New Roman" w:hAnsi="Times New Roman" w:cs="Times New Roman"/>
      <w:b/>
      <w:bCs/>
      <w:sz w:val="26"/>
      <w:u w:val="single"/>
    </w:rPr>
  </w:style>
  <w:style w:type="paragraph" w:styleId="Zkladntext2">
    <w:name w:val="Body Text 2"/>
    <w:basedOn w:val="Normln"/>
    <w:link w:val="Zkladntext2Char"/>
    <w:uiPriority w:val="99"/>
    <w:rsid w:val="00864E3D"/>
    <w:pPr>
      <w:widowControl w:val="0"/>
      <w:jc w:val="both"/>
    </w:pPr>
    <w:rPr>
      <w:rFonts w:ascii="Times New Roman" w:eastAsia="Calibri" w:hAnsi="Times New Roman"/>
      <w:color w:val="000000"/>
      <w:lang w:val="cs-CZ"/>
    </w:rPr>
  </w:style>
  <w:style w:type="character" w:customStyle="1" w:styleId="Zkladntext2Char">
    <w:name w:val="Základní text 2 Char"/>
    <w:link w:val="Zkladntext2"/>
    <w:uiPriority w:val="99"/>
    <w:locked/>
    <w:rsid w:val="00517E6D"/>
    <w:rPr>
      <w:rFonts w:ascii="Times New Roman" w:hAnsi="Times New Roman" w:cs="Times New Roman"/>
      <w:sz w:val="28"/>
    </w:rPr>
  </w:style>
  <w:style w:type="paragraph" w:styleId="Zkladntext3">
    <w:name w:val="Body Text 3"/>
    <w:basedOn w:val="Normln"/>
    <w:link w:val="Zkladntext3Char"/>
    <w:uiPriority w:val="99"/>
    <w:rsid w:val="00517E6D"/>
    <w:pPr>
      <w:jc w:val="both"/>
    </w:pPr>
    <w:rPr>
      <w:rFonts w:ascii="Times New Roman" w:hAnsi="Times New Roman"/>
      <w:sz w:val="24"/>
      <w:lang w:val="cs-CZ"/>
    </w:rPr>
  </w:style>
  <w:style w:type="character" w:customStyle="1" w:styleId="Zkladntext3Char">
    <w:name w:val="Základní text 3 Char"/>
    <w:link w:val="Zkladntext3"/>
    <w:uiPriority w:val="99"/>
    <w:locked/>
    <w:rsid w:val="00517E6D"/>
    <w:rPr>
      <w:rFonts w:ascii="Times New Roman" w:hAnsi="Times New Roman" w:cs="Times New Roman"/>
      <w:sz w:val="24"/>
    </w:rPr>
  </w:style>
  <w:style w:type="paragraph" w:styleId="Zkladntextodsazen">
    <w:name w:val="Body Text Indent"/>
    <w:basedOn w:val="Normln"/>
    <w:link w:val="ZkladntextodsazenChar"/>
    <w:uiPriority w:val="99"/>
    <w:rsid w:val="00517E6D"/>
    <w:pPr>
      <w:ind w:left="360"/>
      <w:jc w:val="both"/>
    </w:pPr>
    <w:rPr>
      <w:rFonts w:ascii="Times New Roman" w:hAnsi="Times New Roman"/>
      <w:sz w:val="24"/>
      <w:lang w:val="cs-CZ"/>
    </w:rPr>
  </w:style>
  <w:style w:type="character" w:customStyle="1" w:styleId="ZkladntextodsazenChar">
    <w:name w:val="Základní text odsazený Char"/>
    <w:link w:val="Zkladntextodsazen"/>
    <w:uiPriority w:val="99"/>
    <w:locked/>
    <w:rsid w:val="00517E6D"/>
    <w:rPr>
      <w:rFonts w:ascii="Times New Roman" w:hAnsi="Times New Roman" w:cs="Times New Roman"/>
      <w:sz w:val="24"/>
    </w:rPr>
  </w:style>
  <w:style w:type="paragraph" w:styleId="Zkladntextodsazen2">
    <w:name w:val="Body Text Indent 2"/>
    <w:basedOn w:val="Normln"/>
    <w:link w:val="Zkladntextodsazen2Char"/>
    <w:uiPriority w:val="99"/>
    <w:rsid w:val="00517E6D"/>
    <w:pPr>
      <w:spacing w:line="360" w:lineRule="auto"/>
      <w:ind w:left="284"/>
    </w:pPr>
    <w:rPr>
      <w:rFonts w:ascii="Times New Roman" w:hAnsi="Times New Roman"/>
      <w:sz w:val="24"/>
      <w:lang w:val="cs-CZ"/>
    </w:rPr>
  </w:style>
  <w:style w:type="character" w:customStyle="1" w:styleId="Zkladntextodsazen2Char">
    <w:name w:val="Základní text odsazený 2 Char"/>
    <w:link w:val="Zkladntextodsazen2"/>
    <w:uiPriority w:val="99"/>
    <w:locked/>
    <w:rsid w:val="00517E6D"/>
    <w:rPr>
      <w:rFonts w:ascii="Times New Roman" w:hAnsi="Times New Roman" w:cs="Times New Roman"/>
      <w:sz w:val="24"/>
    </w:rPr>
  </w:style>
  <w:style w:type="paragraph" w:styleId="Textbubliny">
    <w:name w:val="Balloon Text"/>
    <w:basedOn w:val="Normln"/>
    <w:link w:val="TextbublinyChar"/>
    <w:uiPriority w:val="99"/>
    <w:semiHidden/>
    <w:rsid w:val="00517E6D"/>
    <w:rPr>
      <w:rFonts w:ascii="Tahoma" w:hAnsi="Tahoma" w:cs="Tahoma"/>
      <w:sz w:val="16"/>
      <w:szCs w:val="16"/>
    </w:rPr>
  </w:style>
  <w:style w:type="character" w:customStyle="1" w:styleId="TextbublinyChar">
    <w:name w:val="Text bubliny Char"/>
    <w:link w:val="Textbubliny"/>
    <w:uiPriority w:val="99"/>
    <w:semiHidden/>
    <w:locked/>
    <w:rsid w:val="00517E6D"/>
    <w:rPr>
      <w:rFonts w:ascii="Tahoma" w:hAnsi="Tahoma" w:cs="Tahoma"/>
      <w:sz w:val="16"/>
      <w:szCs w:val="16"/>
      <w:lang w:val="en-US"/>
    </w:rPr>
  </w:style>
  <w:style w:type="paragraph" w:styleId="Odstavecseseznamem">
    <w:name w:val="List Paragraph"/>
    <w:basedOn w:val="Normln"/>
    <w:uiPriority w:val="99"/>
    <w:qFormat/>
    <w:rsid w:val="00C75F98"/>
    <w:pPr>
      <w:ind w:left="720"/>
      <w:contextualSpacing/>
    </w:pPr>
    <w:rPr>
      <w:rFonts w:ascii="Times New Roman" w:hAnsi="Times New Roman"/>
      <w:sz w:val="24"/>
      <w:szCs w:val="24"/>
      <w:lang w:val="cs-CZ"/>
    </w:rPr>
  </w:style>
  <w:style w:type="paragraph" w:styleId="Zhlav">
    <w:name w:val="header"/>
    <w:basedOn w:val="Normln"/>
    <w:link w:val="ZhlavChar"/>
    <w:uiPriority w:val="99"/>
    <w:unhideWhenUsed/>
    <w:locked/>
    <w:rsid w:val="00860FF9"/>
    <w:pPr>
      <w:tabs>
        <w:tab w:val="center" w:pos="4536"/>
        <w:tab w:val="right" w:pos="9072"/>
      </w:tabs>
    </w:pPr>
  </w:style>
  <w:style w:type="character" w:customStyle="1" w:styleId="ZhlavChar">
    <w:name w:val="Záhlaví Char"/>
    <w:link w:val="Zhlav"/>
    <w:uiPriority w:val="99"/>
    <w:rsid w:val="00860FF9"/>
    <w:rPr>
      <w:rFonts w:ascii="MS Sans Serif" w:eastAsia="Times New Roman" w:hAnsi="MS Sans Serif"/>
      <w:lang w:val="en-US"/>
    </w:rPr>
  </w:style>
  <w:style w:type="paragraph" w:styleId="Zpat">
    <w:name w:val="footer"/>
    <w:basedOn w:val="Normln"/>
    <w:link w:val="ZpatChar"/>
    <w:uiPriority w:val="99"/>
    <w:unhideWhenUsed/>
    <w:locked/>
    <w:rsid w:val="00860FF9"/>
    <w:pPr>
      <w:tabs>
        <w:tab w:val="center" w:pos="4536"/>
        <w:tab w:val="right" w:pos="9072"/>
      </w:tabs>
    </w:pPr>
  </w:style>
  <w:style w:type="character" w:customStyle="1" w:styleId="ZpatChar">
    <w:name w:val="Zápatí Char"/>
    <w:link w:val="Zpat"/>
    <w:uiPriority w:val="99"/>
    <w:rsid w:val="00860FF9"/>
    <w:rPr>
      <w:rFonts w:ascii="MS Sans Serif" w:eastAsia="Times New Roman" w:hAnsi="MS Sans Serif"/>
      <w:lang w:val="en-US"/>
    </w:rPr>
  </w:style>
  <w:style w:type="character" w:styleId="Odkaznakoment">
    <w:name w:val="annotation reference"/>
    <w:basedOn w:val="Standardnpsmoodstavce"/>
    <w:uiPriority w:val="99"/>
    <w:semiHidden/>
    <w:unhideWhenUsed/>
    <w:locked/>
    <w:rsid w:val="00C227AB"/>
    <w:rPr>
      <w:sz w:val="16"/>
      <w:szCs w:val="16"/>
    </w:rPr>
  </w:style>
  <w:style w:type="paragraph" w:styleId="Textkomente">
    <w:name w:val="annotation text"/>
    <w:basedOn w:val="Normln"/>
    <w:link w:val="TextkomenteChar"/>
    <w:uiPriority w:val="99"/>
    <w:semiHidden/>
    <w:unhideWhenUsed/>
    <w:locked/>
    <w:rsid w:val="00C227AB"/>
  </w:style>
  <w:style w:type="character" w:customStyle="1" w:styleId="TextkomenteChar">
    <w:name w:val="Text komentáře Char"/>
    <w:basedOn w:val="Standardnpsmoodstavce"/>
    <w:link w:val="Textkomente"/>
    <w:uiPriority w:val="99"/>
    <w:semiHidden/>
    <w:rsid w:val="00C227AB"/>
    <w:rPr>
      <w:rFonts w:ascii="MS Sans Serif" w:eastAsia="Times New Roman" w:hAnsi="MS Sans Serif"/>
      <w:lang w:val="en-US"/>
    </w:rPr>
  </w:style>
  <w:style w:type="paragraph" w:styleId="Pedmtkomente">
    <w:name w:val="annotation subject"/>
    <w:basedOn w:val="Textkomente"/>
    <w:next w:val="Textkomente"/>
    <w:link w:val="PedmtkomenteChar"/>
    <w:uiPriority w:val="99"/>
    <w:semiHidden/>
    <w:unhideWhenUsed/>
    <w:locked/>
    <w:rsid w:val="00C227AB"/>
    <w:rPr>
      <w:b/>
      <w:bCs/>
    </w:rPr>
  </w:style>
  <w:style w:type="character" w:customStyle="1" w:styleId="PedmtkomenteChar">
    <w:name w:val="Předmět komentáře Char"/>
    <w:basedOn w:val="TextkomenteChar"/>
    <w:link w:val="Pedmtkomente"/>
    <w:uiPriority w:val="99"/>
    <w:semiHidden/>
    <w:rsid w:val="00C227AB"/>
    <w:rPr>
      <w:rFonts w:ascii="MS Sans Serif" w:eastAsia="Times New Roman" w:hAnsi="MS Sans Serif"/>
      <w:b/>
      <w:bCs/>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377149">
      <w:bodyDiv w:val="1"/>
      <w:marLeft w:val="0"/>
      <w:marRight w:val="0"/>
      <w:marTop w:val="0"/>
      <w:marBottom w:val="0"/>
      <w:divBdr>
        <w:top w:val="none" w:sz="0" w:space="0" w:color="auto"/>
        <w:left w:val="none" w:sz="0" w:space="0" w:color="auto"/>
        <w:bottom w:val="none" w:sz="0" w:space="0" w:color="auto"/>
        <w:right w:val="none" w:sz="0" w:space="0" w:color="auto"/>
      </w:divBdr>
    </w:div>
    <w:div w:id="1166869600">
      <w:bodyDiv w:val="1"/>
      <w:marLeft w:val="0"/>
      <w:marRight w:val="0"/>
      <w:marTop w:val="0"/>
      <w:marBottom w:val="0"/>
      <w:divBdr>
        <w:top w:val="none" w:sz="0" w:space="0" w:color="auto"/>
        <w:left w:val="none" w:sz="0" w:space="0" w:color="auto"/>
        <w:bottom w:val="none" w:sz="0" w:space="0" w:color="auto"/>
        <w:right w:val="none" w:sz="0" w:space="0" w:color="auto"/>
      </w:divBdr>
    </w:div>
    <w:div w:id="1242639727">
      <w:bodyDiv w:val="1"/>
      <w:marLeft w:val="0"/>
      <w:marRight w:val="0"/>
      <w:marTop w:val="0"/>
      <w:marBottom w:val="0"/>
      <w:divBdr>
        <w:top w:val="none" w:sz="0" w:space="0" w:color="auto"/>
        <w:left w:val="none" w:sz="0" w:space="0" w:color="auto"/>
        <w:bottom w:val="none" w:sz="0" w:space="0" w:color="auto"/>
        <w:right w:val="none" w:sz="0" w:space="0" w:color="auto"/>
      </w:divBdr>
    </w:div>
    <w:div w:id="193875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7</Pages>
  <Words>1750</Words>
  <Characters>10326</Characters>
  <Application>Microsoft Office Word</Application>
  <DocSecurity>0</DocSecurity>
  <Lines>86</Lines>
  <Paragraphs>24</Paragraphs>
  <ScaleCrop>false</ScaleCrop>
  <HeadingPairs>
    <vt:vector size="2" baseType="variant">
      <vt:variant>
        <vt:lpstr>Název</vt:lpstr>
      </vt:variant>
      <vt:variant>
        <vt:i4>1</vt:i4>
      </vt:variant>
    </vt:vector>
  </HeadingPairs>
  <TitlesOfParts>
    <vt:vector size="1" baseType="lpstr">
      <vt:lpstr>SMLOUVA  O  DÍLO</vt:lpstr>
    </vt:vector>
  </TitlesOfParts>
  <Company>ATC</Company>
  <LinksUpToDate>false</LinksUpToDate>
  <CharactersWithSpaces>12052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Hrdina</dc:creator>
  <cp:lastModifiedBy>Jana Kulhová</cp:lastModifiedBy>
  <cp:revision>15</cp:revision>
  <cp:lastPrinted>2013-04-17T08:01:00Z</cp:lastPrinted>
  <dcterms:created xsi:type="dcterms:W3CDTF">2014-06-13T08:43:00Z</dcterms:created>
  <dcterms:modified xsi:type="dcterms:W3CDTF">2015-08-31T13:00:00Z</dcterms:modified>
</cp:coreProperties>
</file>